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99DC6E" w14:textId="77777777" w:rsidR="00941ACA" w:rsidRPr="005449A5" w:rsidRDefault="00941ACA" w:rsidP="00941ACA">
      <w:pPr>
        <w:pStyle w:val="NoSpacing"/>
        <w:rPr>
          <w:rFonts w:ascii="Times New Roman" w:hAnsi="Times New Roman"/>
          <w:b/>
          <w:highlight w:val="yellow"/>
        </w:rPr>
      </w:pPr>
      <w:r w:rsidRPr="005449A5">
        <w:rPr>
          <w:rFonts w:ascii="Times New Roman" w:hAnsi="Times New Roman"/>
          <w:b/>
          <w:noProof/>
          <w:highlight w:val="yellow"/>
        </w:rPr>
        <mc:AlternateContent>
          <mc:Choice Requires="wps">
            <w:drawing>
              <wp:anchor distT="0" distB="0" distL="114300" distR="114300" simplePos="0" relativeHeight="251705344" behindDoc="0" locked="0" layoutInCell="1" allowOverlap="1" wp14:anchorId="0B827198" wp14:editId="264C8BE4">
                <wp:simplePos x="0" y="0"/>
                <wp:positionH relativeFrom="margin">
                  <wp:align>left</wp:align>
                </wp:positionH>
                <wp:positionV relativeFrom="paragraph">
                  <wp:posOffset>-29845</wp:posOffset>
                </wp:positionV>
                <wp:extent cx="5956300" cy="289560"/>
                <wp:effectExtent l="0" t="0" r="25400" b="15240"/>
                <wp:wrapNone/>
                <wp:docPr id="29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6300" cy="289560"/>
                        </a:xfrm>
                        <a:prstGeom prst="rect">
                          <a:avLst/>
                        </a:prstGeom>
                        <a:solidFill>
                          <a:srgbClr val="C4BC96"/>
                        </a:solidFill>
                        <a:ln w="9525">
                          <a:solidFill>
                            <a:srgbClr val="000000"/>
                          </a:solidFill>
                          <a:miter lim="800000"/>
                          <a:headEnd/>
                          <a:tailEnd/>
                        </a:ln>
                      </wps:spPr>
                      <wps:txbx>
                        <w:txbxContent>
                          <w:p w14:paraId="294F689C" w14:textId="77777777" w:rsidR="00E55921" w:rsidRPr="00C132CB" w:rsidRDefault="00E55921" w:rsidP="00941ACA">
                            <w:pPr>
                              <w:spacing w:line="240" w:lineRule="auto"/>
                              <w:jc w:val="center"/>
                              <w:rPr>
                                <w:rFonts w:ascii="Arial Black" w:hAnsi="Arial Black"/>
                                <w:b/>
                              </w:rPr>
                            </w:pPr>
                            <w:r w:rsidRPr="00C132CB">
                              <w:rPr>
                                <w:rFonts w:ascii="Arial Black" w:hAnsi="Arial Black"/>
                                <w:b/>
                              </w:rPr>
                              <w:t xml:space="preserve">PROGRAM TASK &amp; ID:  </w:t>
                            </w:r>
                            <w:r w:rsidRPr="00D915DD">
                              <w:rPr>
                                <w:rFonts w:ascii="Arial Black" w:hAnsi="Arial Black"/>
                                <w:b/>
                              </w:rPr>
                              <w:t>WP-1</w:t>
                            </w:r>
                            <w:r>
                              <w:rPr>
                                <w:rFonts w:ascii="Arial Black" w:hAnsi="Arial Black"/>
                                <w:b/>
                              </w:rPr>
                              <w:t xml:space="preserve"> (a-b)</w:t>
                            </w:r>
                            <w:r w:rsidRPr="00D915DD">
                              <w:rPr>
                                <w:rFonts w:ascii="Arial Black" w:hAnsi="Arial Black"/>
                                <w:b/>
                              </w:rPr>
                              <w:t>.  Active Channel Capacity Improvements</w:t>
                            </w:r>
                          </w:p>
                          <w:p w14:paraId="666CF9BE" w14:textId="77777777" w:rsidR="00E55921" w:rsidRDefault="00E55921" w:rsidP="00941AC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827198" id="_x0000_t202" coordsize="21600,21600" o:spt="202" path="m,l,21600r21600,l21600,xe">
                <v:stroke joinstyle="miter"/>
                <v:path gradientshapeok="t" o:connecttype="rect"/>
              </v:shapetype>
              <v:shape id="Text Box 2" o:spid="_x0000_s1026" type="#_x0000_t202" style="position:absolute;margin-left:0;margin-top:-2.35pt;width:469pt;height:22.8pt;z-index:2517053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" fillcolor="#c4bc96">
                <v:textbox>
                  <w:txbxContent>
                    <w:p w14:paraId="294F689C" w14:textId="77777777" w:rsidR="00E55921" w:rsidRPr="00C132CB" w:rsidRDefault="00E55921" w:rsidP="00941ACA">
                      <w:pPr>
                        <w:spacing w:line="240" w:lineRule="auto"/>
                        <w:jc w:val="center"/>
                        <w:rPr>
                          <w:rFonts w:ascii="Arial Black" w:hAnsi="Arial Black"/>
                          <w:b/>
                        </w:rPr>
                      </w:pPr>
                      <w:r w:rsidRPr="00C132CB">
                        <w:rPr>
                          <w:rFonts w:ascii="Arial Black" w:hAnsi="Arial Black"/>
                          <w:b/>
                        </w:rPr>
                        <w:t xml:space="preserve">PROGRAM TASK &amp; ID:  </w:t>
                      </w:r>
                      <w:r w:rsidRPr="00D915DD">
                        <w:rPr>
                          <w:rFonts w:ascii="Arial Black" w:hAnsi="Arial Black"/>
                          <w:b/>
                        </w:rPr>
                        <w:t>WP-1</w:t>
                      </w:r>
                      <w:r>
                        <w:rPr>
                          <w:rFonts w:ascii="Arial Black" w:hAnsi="Arial Black"/>
                          <w:b/>
                        </w:rPr>
                        <w:t xml:space="preserve"> (a-b)</w:t>
                      </w:r>
                      <w:r w:rsidRPr="00D915DD">
                        <w:rPr>
                          <w:rFonts w:ascii="Arial Black" w:hAnsi="Arial Black"/>
                          <w:b/>
                        </w:rPr>
                        <w:t>.  Active Channel Capacity Improvements</w:t>
                      </w:r>
                    </w:p>
                    <w:p w14:paraId="666CF9BE" w14:textId="77777777" w:rsidR="00E55921" w:rsidRDefault="00E55921" w:rsidP="00941ACA"/>
                  </w:txbxContent>
                </v:textbox>
                <w10:wrap anchorx="margin"/>
              </v:shape>
            </w:pict>
          </mc:Fallback>
        </mc:AlternateContent>
      </w:r>
    </w:p>
    <w:p w14:paraId="00AA37B0" w14:textId="77777777" w:rsidR="00941ACA" w:rsidRPr="005449A5" w:rsidRDefault="00941ACA" w:rsidP="00941ACA">
      <w:pPr>
        <w:pStyle w:val="NoSpacing"/>
        <w:rPr>
          <w:rFonts w:ascii="Times New Roman" w:hAnsi="Times New Roman"/>
          <w:b/>
          <w:highlight w:val="yellow"/>
        </w:rPr>
      </w:pPr>
    </w:p>
    <w:p w14:paraId="1D27189B" w14:textId="0506E93E" w:rsidR="00E071C5" w:rsidRPr="00E071C5" w:rsidRDefault="00044103" w:rsidP="00E071C5">
      <w:pPr>
        <w:spacing w:after="0" w:line="240" w:lineRule="auto"/>
        <w:rPr>
          <w:rFonts w:ascii="Times New Roman" w:hAnsi="Times New Roman"/>
          <w:b/>
        </w:rPr>
      </w:pPr>
      <w:r w:rsidRPr="00044103">
        <w:rPr>
          <w:noProof/>
        </w:rPr>
        <w:drawing>
          <wp:anchor distT="0" distB="0" distL="114300" distR="114300" simplePos="0" relativeHeight="251743232" behindDoc="0" locked="0" layoutInCell="1" allowOverlap="1" wp14:anchorId="16C82DB2" wp14:editId="72993CDB">
            <wp:simplePos x="0" y="0"/>
            <wp:positionH relativeFrom="margin">
              <wp:align>right</wp:align>
            </wp:positionH>
            <wp:positionV relativeFrom="paragraph">
              <wp:posOffset>6350</wp:posOffset>
            </wp:positionV>
            <wp:extent cx="2333625" cy="2547393"/>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33625" cy="2547393"/>
                    </a:xfrm>
                    <a:prstGeom prst="rect">
                      <a:avLst/>
                    </a:prstGeom>
                    <a:noFill/>
                    <a:ln>
                      <a:noFill/>
                    </a:ln>
                  </pic:spPr>
                </pic:pic>
              </a:graphicData>
            </a:graphic>
            <wp14:sizeRelH relativeFrom="page">
              <wp14:pctWidth>0</wp14:pctWidth>
            </wp14:sizeRelH>
            <wp14:sizeRelV relativeFrom="page">
              <wp14:pctHeight>0</wp14:pctHeight>
            </wp14:sizeRelV>
          </wp:anchor>
        </w:drawing>
      </w:r>
      <w:r w:rsidR="00E071C5" w:rsidRPr="00E071C5">
        <w:rPr>
          <w:rFonts w:ascii="Times New Roman" w:hAnsi="Times New Roman"/>
          <w:b/>
        </w:rPr>
        <w:t>Program First Increment Timeline</w:t>
      </w:r>
    </w:p>
    <w:p w14:paraId="7FE7B897" w14:textId="0A980510" w:rsidR="00E071C5" w:rsidRPr="00E071C5" w:rsidRDefault="00E071C5" w:rsidP="00E071C5">
      <w:pPr>
        <w:spacing w:after="0" w:line="240" w:lineRule="auto"/>
        <w:rPr>
          <w:rFonts w:ascii="Times New Roman" w:hAnsi="Times New Roman"/>
        </w:rPr>
      </w:pPr>
      <w:r w:rsidRPr="00E071C5">
        <w:rPr>
          <w:rFonts w:ascii="Times New Roman" w:hAnsi="Times New Roman"/>
        </w:rPr>
        <w:t>Annual</w:t>
      </w:r>
    </w:p>
    <w:p w14:paraId="77A16CBB" w14:textId="77777777" w:rsidR="00E071C5" w:rsidRPr="00E071C5" w:rsidRDefault="00E071C5" w:rsidP="00E071C5">
      <w:pPr>
        <w:spacing w:after="0" w:line="240" w:lineRule="auto"/>
        <w:rPr>
          <w:rFonts w:ascii="Times New Roman" w:hAnsi="Times New Roman"/>
        </w:rPr>
      </w:pPr>
      <w:bookmarkStart w:id="0" w:name="_GoBack"/>
      <w:bookmarkEnd w:id="0"/>
    </w:p>
    <w:p w14:paraId="06D52B83" w14:textId="77777777" w:rsidR="00E071C5" w:rsidRPr="00E071C5" w:rsidRDefault="00E071C5" w:rsidP="00E071C5">
      <w:pPr>
        <w:spacing w:after="0" w:line="240" w:lineRule="auto"/>
        <w:rPr>
          <w:rFonts w:ascii="Times New Roman" w:hAnsi="Times New Roman"/>
          <w:b/>
        </w:rPr>
      </w:pPr>
      <w:r w:rsidRPr="00E071C5">
        <w:rPr>
          <w:rFonts w:ascii="Times New Roman" w:hAnsi="Times New Roman"/>
          <w:b/>
        </w:rPr>
        <w:t>FY 201</w:t>
      </w:r>
      <w:r w:rsidR="00B829CD">
        <w:rPr>
          <w:rFonts w:ascii="Times New Roman" w:hAnsi="Times New Roman"/>
          <w:b/>
        </w:rPr>
        <w:t>9</w:t>
      </w:r>
      <w:r w:rsidRPr="00E071C5">
        <w:rPr>
          <w:rFonts w:ascii="Times New Roman" w:hAnsi="Times New Roman"/>
          <w:b/>
        </w:rPr>
        <w:t xml:space="preserve"> Start Date</w:t>
      </w:r>
    </w:p>
    <w:p w14:paraId="3AF2F185" w14:textId="77777777" w:rsidR="00E071C5" w:rsidRPr="00E071C5" w:rsidRDefault="00E071C5" w:rsidP="00E071C5">
      <w:pPr>
        <w:spacing w:after="0" w:line="240" w:lineRule="auto"/>
        <w:rPr>
          <w:rFonts w:ascii="Times New Roman" w:hAnsi="Times New Roman"/>
        </w:rPr>
      </w:pPr>
      <w:r w:rsidRPr="00E071C5">
        <w:rPr>
          <w:rFonts w:ascii="Times New Roman" w:hAnsi="Times New Roman"/>
        </w:rPr>
        <w:t>January 1, 201</w:t>
      </w:r>
      <w:r w:rsidR="00B829CD">
        <w:rPr>
          <w:rFonts w:ascii="Times New Roman" w:hAnsi="Times New Roman"/>
        </w:rPr>
        <w:t>9</w:t>
      </w:r>
    </w:p>
    <w:p w14:paraId="1528463F" w14:textId="77777777" w:rsidR="00E071C5" w:rsidRPr="00E071C5" w:rsidRDefault="00E071C5" w:rsidP="00E071C5">
      <w:pPr>
        <w:spacing w:after="0" w:line="240" w:lineRule="auto"/>
        <w:rPr>
          <w:rFonts w:ascii="Times New Roman" w:hAnsi="Times New Roman"/>
          <w:b/>
          <w:highlight w:val="yellow"/>
        </w:rPr>
      </w:pPr>
    </w:p>
    <w:p w14:paraId="451BAAF0" w14:textId="77777777" w:rsidR="00E071C5" w:rsidRPr="00E071C5" w:rsidRDefault="00E071C5" w:rsidP="00E071C5">
      <w:pPr>
        <w:spacing w:after="0" w:line="240" w:lineRule="auto"/>
        <w:rPr>
          <w:rFonts w:ascii="Times New Roman" w:hAnsi="Times New Roman"/>
          <w:b/>
        </w:rPr>
      </w:pPr>
      <w:r w:rsidRPr="00E071C5">
        <w:rPr>
          <w:rFonts w:ascii="Times New Roman" w:hAnsi="Times New Roman"/>
          <w:b/>
        </w:rPr>
        <w:t>FY 201</w:t>
      </w:r>
      <w:r w:rsidR="00B829CD">
        <w:rPr>
          <w:rFonts w:ascii="Times New Roman" w:hAnsi="Times New Roman"/>
          <w:b/>
        </w:rPr>
        <w:t>9</w:t>
      </w:r>
      <w:r w:rsidRPr="00E071C5">
        <w:rPr>
          <w:rFonts w:ascii="Times New Roman" w:hAnsi="Times New Roman"/>
          <w:b/>
        </w:rPr>
        <w:t xml:space="preserve"> End Date</w:t>
      </w:r>
    </w:p>
    <w:p w14:paraId="5179A10A" w14:textId="77777777" w:rsidR="00E071C5" w:rsidRPr="00E071C5" w:rsidRDefault="00E071C5" w:rsidP="00E071C5">
      <w:pPr>
        <w:spacing w:after="0" w:line="240" w:lineRule="auto"/>
        <w:rPr>
          <w:rFonts w:ascii="Times New Roman" w:hAnsi="Times New Roman"/>
        </w:rPr>
      </w:pPr>
      <w:r w:rsidRPr="00E071C5">
        <w:rPr>
          <w:rFonts w:ascii="Times New Roman" w:hAnsi="Times New Roman"/>
        </w:rPr>
        <w:t>December 31, 201</w:t>
      </w:r>
      <w:r w:rsidR="00B829CD">
        <w:rPr>
          <w:rFonts w:ascii="Times New Roman" w:hAnsi="Times New Roman"/>
        </w:rPr>
        <w:t>9</w:t>
      </w:r>
    </w:p>
    <w:p w14:paraId="4223CD08" w14:textId="77777777" w:rsidR="00E071C5" w:rsidRPr="00E071C5" w:rsidRDefault="00E071C5" w:rsidP="00E071C5">
      <w:pPr>
        <w:spacing w:after="0" w:line="240" w:lineRule="auto"/>
        <w:rPr>
          <w:rFonts w:ascii="Times New Roman" w:hAnsi="Times New Roman"/>
          <w:b/>
        </w:rPr>
      </w:pPr>
    </w:p>
    <w:p w14:paraId="727D81EC" w14:textId="77777777" w:rsidR="00E071C5" w:rsidRPr="00E071C5" w:rsidRDefault="00E071C5" w:rsidP="00E071C5">
      <w:pPr>
        <w:spacing w:after="0" w:line="240" w:lineRule="auto"/>
        <w:rPr>
          <w:rFonts w:ascii="Times New Roman" w:hAnsi="Times New Roman"/>
          <w:b/>
        </w:rPr>
      </w:pPr>
      <w:r w:rsidRPr="00E071C5">
        <w:rPr>
          <w:rFonts w:ascii="Times New Roman" w:hAnsi="Times New Roman"/>
          <w:b/>
        </w:rPr>
        <w:t>Task Completed by</w:t>
      </w:r>
    </w:p>
    <w:p w14:paraId="53EE28A7" w14:textId="77777777" w:rsidR="00E071C5" w:rsidRPr="00E071C5" w:rsidRDefault="00E071C5" w:rsidP="00E071C5">
      <w:pPr>
        <w:spacing w:after="0" w:line="240" w:lineRule="auto"/>
        <w:rPr>
          <w:rFonts w:ascii="Times New Roman" w:hAnsi="Times New Roman"/>
        </w:rPr>
      </w:pPr>
      <w:r w:rsidRPr="00E071C5">
        <w:rPr>
          <w:rFonts w:ascii="Times New Roman" w:hAnsi="Times New Roman"/>
        </w:rPr>
        <w:t>EDO; Contractor</w:t>
      </w:r>
    </w:p>
    <w:p w14:paraId="729A7A7D" w14:textId="77777777" w:rsidR="00E071C5" w:rsidRPr="00E071C5" w:rsidRDefault="00E071C5" w:rsidP="00E071C5">
      <w:pPr>
        <w:spacing w:after="0" w:line="240" w:lineRule="auto"/>
        <w:rPr>
          <w:rFonts w:ascii="Times New Roman" w:hAnsi="Times New Roman"/>
          <w:b/>
        </w:rPr>
      </w:pPr>
    </w:p>
    <w:p w14:paraId="2B59F5DD" w14:textId="77777777" w:rsidR="00E071C5" w:rsidRPr="00E071C5" w:rsidRDefault="00E071C5" w:rsidP="00E071C5">
      <w:pPr>
        <w:spacing w:after="0" w:line="240" w:lineRule="auto"/>
        <w:rPr>
          <w:rFonts w:ascii="Times New Roman" w:hAnsi="Times New Roman"/>
          <w:b/>
        </w:rPr>
      </w:pPr>
      <w:r w:rsidRPr="00E071C5">
        <w:rPr>
          <w:rFonts w:ascii="Times New Roman" w:hAnsi="Times New Roman"/>
          <w:b/>
        </w:rPr>
        <w:t>Task Location</w:t>
      </w:r>
    </w:p>
    <w:p w14:paraId="38612A66" w14:textId="77777777" w:rsidR="00E01865" w:rsidRDefault="00E071C5" w:rsidP="00E071C5">
      <w:pPr>
        <w:spacing w:after="0" w:line="240" w:lineRule="auto"/>
        <w:rPr>
          <w:rFonts w:ascii="Times New Roman" w:hAnsi="Times New Roman"/>
        </w:rPr>
      </w:pPr>
      <w:r w:rsidRPr="00E071C5">
        <w:rPr>
          <w:rFonts w:ascii="Times New Roman" w:hAnsi="Times New Roman"/>
        </w:rPr>
        <w:t xml:space="preserve">ED Offices; Contractor Offices; North Platte River and Platte </w:t>
      </w:r>
    </w:p>
    <w:p w14:paraId="3539DADB" w14:textId="23A97E5B" w:rsidR="00E071C5" w:rsidRPr="00E071C5" w:rsidRDefault="00E071C5" w:rsidP="00E071C5">
      <w:pPr>
        <w:spacing w:after="0" w:line="240" w:lineRule="auto"/>
        <w:rPr>
          <w:rFonts w:ascii="Times New Roman" w:hAnsi="Times New Roman"/>
        </w:rPr>
      </w:pPr>
      <w:r w:rsidRPr="00E071C5">
        <w:rPr>
          <w:rFonts w:ascii="Times New Roman" w:hAnsi="Times New Roman"/>
        </w:rPr>
        <w:t>River between Kingsley Dam and Columbus, Nebraska.</w:t>
      </w:r>
    </w:p>
    <w:p w14:paraId="078DC68C" w14:textId="77777777" w:rsidR="00E071C5" w:rsidRPr="00E071C5" w:rsidRDefault="00E071C5" w:rsidP="00E071C5">
      <w:pPr>
        <w:spacing w:after="0" w:line="240" w:lineRule="auto"/>
        <w:rPr>
          <w:rFonts w:ascii="Times New Roman" w:hAnsi="Times New Roman"/>
          <w:b/>
        </w:rPr>
      </w:pPr>
    </w:p>
    <w:p w14:paraId="6506AB2B" w14:textId="77777777" w:rsidR="00E071C5" w:rsidRPr="00E071C5" w:rsidRDefault="00E071C5" w:rsidP="00E071C5">
      <w:pPr>
        <w:spacing w:after="0" w:line="240" w:lineRule="auto"/>
        <w:jc w:val="both"/>
        <w:rPr>
          <w:rFonts w:ascii="Times New Roman" w:hAnsi="Times New Roman"/>
          <w:b/>
        </w:rPr>
      </w:pPr>
      <w:r w:rsidRPr="00E071C5">
        <w:rPr>
          <w:rFonts w:ascii="Times New Roman" w:hAnsi="Times New Roman"/>
          <w:b/>
        </w:rPr>
        <w:t>Task Description</w:t>
      </w:r>
    </w:p>
    <w:p w14:paraId="4BE1874F" w14:textId="77777777" w:rsidR="00E071C5" w:rsidRPr="00E071C5" w:rsidRDefault="00E071C5" w:rsidP="00E071C5">
      <w:pPr>
        <w:spacing w:after="0" w:line="240" w:lineRule="auto"/>
        <w:jc w:val="both"/>
        <w:rPr>
          <w:rFonts w:ascii="Times New Roman" w:hAnsi="Times New Roman"/>
          <w:u w:val="single"/>
        </w:rPr>
      </w:pPr>
      <w:r w:rsidRPr="00E071C5">
        <w:rPr>
          <w:rFonts w:ascii="Times New Roman" w:hAnsi="Times New Roman"/>
        </w:rPr>
        <w:t>The objective of the Active Channel Capacity Improvements task is to increase and maintain the active river channel capacity.  Channel capacity improvements will assist the Program in managing water for the Short Duration High Flow tests made under the Adaptive Management Plan and in delivery of Program water to meet shortage reduction to target flow goals under the Water Plan. There are two sub-tasks under WP-1.</w:t>
      </w:r>
    </w:p>
    <w:p w14:paraId="2610B0C0" w14:textId="77777777" w:rsidR="00E071C5" w:rsidRPr="00E071C5" w:rsidRDefault="00E071C5" w:rsidP="00E071C5">
      <w:pPr>
        <w:spacing w:after="0" w:line="240" w:lineRule="auto"/>
        <w:jc w:val="both"/>
        <w:rPr>
          <w:rFonts w:ascii="Times New Roman" w:hAnsi="Times New Roman"/>
          <w:u w:val="single"/>
        </w:rPr>
      </w:pPr>
    </w:p>
    <w:p w14:paraId="6959816D" w14:textId="77777777" w:rsidR="00E071C5" w:rsidRPr="006D7F9E" w:rsidRDefault="00E071C5" w:rsidP="00E071C5">
      <w:pPr>
        <w:spacing w:after="0" w:line="240" w:lineRule="auto"/>
        <w:jc w:val="both"/>
        <w:rPr>
          <w:rFonts w:ascii="Times New Roman" w:hAnsi="Times New Roman"/>
        </w:rPr>
      </w:pPr>
      <w:r w:rsidRPr="006D7F9E">
        <w:rPr>
          <w:rFonts w:ascii="Times New Roman" w:hAnsi="Times New Roman"/>
          <w:u w:val="single"/>
        </w:rPr>
        <w:t>Line Item:</w:t>
      </w:r>
      <w:r w:rsidRPr="006D7F9E">
        <w:rPr>
          <w:rFonts w:ascii="Times New Roman" w:hAnsi="Times New Roman"/>
        </w:rPr>
        <w:tab/>
      </w:r>
      <w:r w:rsidRPr="006D7F9E">
        <w:rPr>
          <w:rFonts w:ascii="Times New Roman" w:hAnsi="Times New Roman"/>
          <w:b/>
        </w:rPr>
        <w:t>WP-1(a)</w:t>
      </w:r>
    </w:p>
    <w:p w14:paraId="29C71DF9" w14:textId="77777777" w:rsidR="00E071C5" w:rsidRPr="006D7F9E" w:rsidRDefault="00E071C5" w:rsidP="00E071C5">
      <w:pPr>
        <w:spacing w:after="0" w:line="240" w:lineRule="auto"/>
        <w:jc w:val="both"/>
        <w:rPr>
          <w:rFonts w:ascii="Times New Roman" w:hAnsi="Times New Roman"/>
          <w:u w:val="single"/>
        </w:rPr>
      </w:pPr>
      <w:r w:rsidRPr="006D7F9E">
        <w:rPr>
          <w:rFonts w:ascii="Times New Roman" w:hAnsi="Times New Roman"/>
          <w:u w:val="single"/>
        </w:rPr>
        <w:t>Description</w:t>
      </w:r>
      <w:r w:rsidRPr="006D7F9E">
        <w:rPr>
          <w:rFonts w:ascii="Times New Roman" w:hAnsi="Times New Roman"/>
        </w:rPr>
        <w:t xml:space="preserve">: </w:t>
      </w:r>
      <w:r w:rsidRPr="006D7F9E">
        <w:rPr>
          <w:rFonts w:ascii="Times New Roman" w:hAnsi="Times New Roman"/>
        </w:rPr>
        <w:tab/>
        <w:t>Active channel capacity improvements (N. Platte channel above CNPPID diversion dam)</w:t>
      </w:r>
    </w:p>
    <w:p w14:paraId="56D59819" w14:textId="76057E52" w:rsidR="00E071C5" w:rsidRPr="006D7F9E" w:rsidRDefault="00E071C5" w:rsidP="00E071C5">
      <w:pPr>
        <w:spacing w:after="0" w:line="240" w:lineRule="auto"/>
        <w:jc w:val="both"/>
        <w:rPr>
          <w:rFonts w:ascii="Times New Roman" w:hAnsi="Times New Roman"/>
        </w:rPr>
      </w:pPr>
      <w:r w:rsidRPr="006D7F9E">
        <w:rPr>
          <w:rFonts w:ascii="Times New Roman" w:hAnsi="Times New Roman"/>
          <w:u w:val="single"/>
        </w:rPr>
        <w:t>Estimated Cost:</w:t>
      </w:r>
      <w:r w:rsidRPr="006D7F9E">
        <w:rPr>
          <w:rFonts w:ascii="Times New Roman" w:hAnsi="Times New Roman"/>
        </w:rPr>
        <w:tab/>
        <w:t xml:space="preserve"> $</w:t>
      </w:r>
      <w:r w:rsidR="006D7F9E">
        <w:rPr>
          <w:rFonts w:ascii="Times New Roman" w:hAnsi="Times New Roman"/>
        </w:rPr>
        <w:t>10,500</w:t>
      </w:r>
    </w:p>
    <w:p w14:paraId="5B38CB3A" w14:textId="77777777" w:rsidR="00E071C5" w:rsidRPr="006D7F9E" w:rsidRDefault="00E071C5" w:rsidP="00E071C5">
      <w:pPr>
        <w:spacing w:after="0" w:line="240" w:lineRule="auto"/>
        <w:jc w:val="both"/>
        <w:rPr>
          <w:rFonts w:ascii="Times New Roman" w:hAnsi="Times New Roman"/>
        </w:rPr>
      </w:pPr>
    </w:p>
    <w:p w14:paraId="326985BD" w14:textId="17170EB9" w:rsidR="006D7F9E" w:rsidRDefault="006D7F9E" w:rsidP="006D7F9E">
      <w:pPr>
        <w:spacing w:after="0" w:line="240" w:lineRule="auto"/>
        <w:rPr>
          <w:rFonts w:ascii="Times New Roman" w:hAnsi="Times New Roman"/>
        </w:rPr>
      </w:pPr>
      <w:r w:rsidRPr="00BF13C0">
        <w:rPr>
          <w:rFonts w:ascii="Times New Roman" w:hAnsi="Times New Roman"/>
        </w:rPr>
        <w:t>The first sub-task is WP-1(a):</w:t>
      </w:r>
    </w:p>
    <w:p w14:paraId="6A9C96C3" w14:textId="77777777" w:rsidR="00044103" w:rsidRPr="00BF13C0" w:rsidRDefault="00044103" w:rsidP="006D7F9E">
      <w:pPr>
        <w:spacing w:after="0" w:line="240" w:lineRule="auto"/>
        <w:rPr>
          <w:rFonts w:ascii="Times New Roman" w:hAnsi="Times New Roman"/>
        </w:rPr>
      </w:pPr>
    </w:p>
    <w:p w14:paraId="153C7602" w14:textId="77777777" w:rsidR="006D7F9E" w:rsidRPr="00BF13C0" w:rsidRDefault="006D7F9E" w:rsidP="006D7F9E">
      <w:pPr>
        <w:spacing w:after="120" w:line="240" w:lineRule="auto"/>
        <w:jc w:val="both"/>
        <w:rPr>
          <w:rFonts w:ascii="Times New Roman" w:hAnsi="Times New Roman"/>
        </w:rPr>
      </w:pPr>
      <w:r w:rsidRPr="00BF13C0">
        <w:rPr>
          <w:rFonts w:ascii="Times New Roman" w:hAnsi="Times New Roman"/>
        </w:rPr>
        <w:t>WP-1(a) will continue efforts toward increasing the North Platte River channel capacity at the National Weather Service (NWS) flood stage upstream of the Central Nebraska Public Power and Irrigation District (CNPPID) diversion dam to at least 3,000 cfs. This includes efforts toward raising the NWS flood stage at North Platte from 6.0 feet to 6.5 feet. The Program intends to work with the EA manager to complete a high flow release in order to test the recently constructed State Channel Reactivation Project. The primary objective of this release will be to assess impacts in the Chokepoint area at stages around 6.5 feet.</w:t>
      </w:r>
    </w:p>
    <w:p w14:paraId="4B87F61B" w14:textId="77777777" w:rsidR="006D7F9E" w:rsidRPr="00BF13C0" w:rsidRDefault="006D7F9E" w:rsidP="006D7F9E">
      <w:pPr>
        <w:numPr>
          <w:ilvl w:val="0"/>
          <w:numId w:val="34"/>
        </w:numPr>
        <w:tabs>
          <w:tab w:val="left" w:pos="6480"/>
        </w:tabs>
        <w:spacing w:after="0" w:line="240" w:lineRule="auto"/>
        <w:jc w:val="both"/>
        <w:rPr>
          <w:rFonts w:ascii="Times New Roman" w:hAnsi="Times New Roman"/>
        </w:rPr>
      </w:pPr>
      <w:r w:rsidRPr="00BF13C0">
        <w:rPr>
          <w:rFonts w:ascii="Times New Roman" w:hAnsi="Times New Roman"/>
        </w:rPr>
        <w:t xml:space="preserve">Monitoring effort for high flow release </w:t>
      </w:r>
      <w:r w:rsidRPr="00BF13C0">
        <w:rPr>
          <w:rFonts w:ascii="Times New Roman" w:hAnsi="Times New Roman"/>
        </w:rPr>
        <w:tab/>
        <w:t>$5,500</w:t>
      </w:r>
    </w:p>
    <w:p w14:paraId="39F9394F" w14:textId="77777777" w:rsidR="006D7F9E" w:rsidRPr="00BF13C0" w:rsidRDefault="006D7F9E" w:rsidP="006D7F9E">
      <w:pPr>
        <w:numPr>
          <w:ilvl w:val="0"/>
          <w:numId w:val="34"/>
        </w:numPr>
        <w:tabs>
          <w:tab w:val="left" w:pos="6480"/>
        </w:tabs>
        <w:spacing w:after="0" w:line="240" w:lineRule="auto"/>
        <w:jc w:val="both"/>
        <w:rPr>
          <w:rFonts w:ascii="Times New Roman" w:hAnsi="Times New Roman"/>
        </w:rPr>
      </w:pPr>
      <w:r w:rsidRPr="00BF13C0">
        <w:rPr>
          <w:rFonts w:ascii="Times New Roman" w:hAnsi="Times New Roman"/>
        </w:rPr>
        <w:t>State Channel maintenance</w:t>
      </w:r>
      <w:r w:rsidRPr="00BF13C0">
        <w:rPr>
          <w:rFonts w:ascii="Times New Roman" w:hAnsi="Times New Roman"/>
        </w:rPr>
        <w:tab/>
        <w:t>$5,000</w:t>
      </w:r>
    </w:p>
    <w:p w14:paraId="29185AD3" w14:textId="77777777" w:rsidR="006D7F9E" w:rsidRPr="00BF13C0" w:rsidRDefault="006D7F9E" w:rsidP="006D7F9E">
      <w:pPr>
        <w:tabs>
          <w:tab w:val="left" w:pos="6480"/>
        </w:tabs>
        <w:spacing w:after="0" w:line="240" w:lineRule="auto"/>
        <w:ind w:left="1080"/>
        <w:jc w:val="both"/>
        <w:rPr>
          <w:rFonts w:ascii="Times New Roman" w:hAnsi="Times New Roman"/>
          <w:b/>
        </w:rPr>
      </w:pPr>
      <w:r w:rsidRPr="00BF13C0">
        <w:rPr>
          <w:rFonts w:ascii="Times New Roman" w:hAnsi="Times New Roman"/>
          <w:b/>
        </w:rPr>
        <w:t>TOTAL</w:t>
      </w:r>
      <w:r w:rsidRPr="00BF13C0">
        <w:rPr>
          <w:rFonts w:ascii="Times New Roman" w:hAnsi="Times New Roman"/>
          <w:b/>
        </w:rPr>
        <w:tab/>
        <w:t>$10,500</w:t>
      </w:r>
    </w:p>
    <w:p w14:paraId="2661234D" w14:textId="77777777" w:rsidR="006D7F9E" w:rsidRPr="00BF13C0" w:rsidRDefault="006D7F9E" w:rsidP="006D7F9E">
      <w:pPr>
        <w:spacing w:after="0" w:line="240" w:lineRule="auto"/>
      </w:pPr>
    </w:p>
    <w:p w14:paraId="779401DC" w14:textId="72DBFDAA" w:rsidR="006D7F9E" w:rsidRDefault="006D7F9E" w:rsidP="006D7F9E">
      <w:pPr>
        <w:spacing w:after="0" w:line="240" w:lineRule="auto"/>
        <w:rPr>
          <w:rFonts w:ascii="Times New Roman" w:hAnsi="Times New Roman"/>
        </w:rPr>
      </w:pPr>
      <w:r w:rsidRPr="00BF13C0">
        <w:rPr>
          <w:rFonts w:ascii="Times New Roman" w:hAnsi="Times New Roman"/>
        </w:rPr>
        <w:t>Further detail of the cost estimates for the items described in the 2019 Work Plan includes:</w:t>
      </w:r>
    </w:p>
    <w:p w14:paraId="7C9F6AE6" w14:textId="77777777" w:rsidR="006D7F9E" w:rsidRPr="00BF13C0" w:rsidRDefault="006D7F9E" w:rsidP="006D7F9E">
      <w:pPr>
        <w:spacing w:after="0" w:line="240" w:lineRule="auto"/>
        <w:rPr>
          <w:rFonts w:ascii="Times New Roman" w:hAnsi="Times New Roman"/>
        </w:rPr>
      </w:pPr>
    </w:p>
    <w:p w14:paraId="04183A4E" w14:textId="5E36DD1C" w:rsidR="006D7F9E" w:rsidRPr="00BF13C0" w:rsidRDefault="006D7F9E" w:rsidP="006D7F9E">
      <w:pPr>
        <w:numPr>
          <w:ilvl w:val="0"/>
          <w:numId w:val="43"/>
        </w:numPr>
        <w:spacing w:after="0" w:line="240" w:lineRule="auto"/>
        <w:contextualSpacing/>
        <w:jc w:val="both"/>
        <w:rPr>
          <w:rFonts w:ascii="Times New Roman" w:eastAsia="Times New Roman" w:hAnsi="Times New Roman"/>
        </w:rPr>
      </w:pPr>
      <w:r w:rsidRPr="00BF13C0">
        <w:rPr>
          <w:rFonts w:ascii="Times New Roman" w:eastAsia="Times New Roman" w:hAnsi="Times New Roman"/>
        </w:rPr>
        <w:t>Monitoring effort for high flow release: $5,</w:t>
      </w:r>
      <w:r w:rsidR="00545FF1">
        <w:rPr>
          <w:rFonts w:ascii="Times New Roman" w:eastAsia="Times New Roman" w:hAnsi="Times New Roman"/>
        </w:rPr>
        <w:t>5</w:t>
      </w:r>
      <w:r w:rsidRPr="00BF13C0">
        <w:rPr>
          <w:rFonts w:ascii="Times New Roman" w:eastAsia="Times New Roman" w:hAnsi="Times New Roman"/>
        </w:rPr>
        <w:t>00</w:t>
      </w:r>
    </w:p>
    <w:p w14:paraId="30816CAC" w14:textId="77777777" w:rsidR="006D7F9E" w:rsidRPr="00BF13C0" w:rsidRDefault="006D7F9E" w:rsidP="006D7F9E">
      <w:pPr>
        <w:spacing w:line="240" w:lineRule="auto"/>
        <w:jc w:val="both"/>
        <w:rPr>
          <w:rFonts w:ascii="Times New Roman" w:eastAsia="Times New Roman" w:hAnsi="Times New Roman"/>
          <w:b/>
        </w:rPr>
      </w:pPr>
      <w:r w:rsidRPr="00BF13C0">
        <w:rPr>
          <w:rFonts w:ascii="Times New Roman" w:eastAsia="Times New Roman" w:hAnsi="Times New Roman"/>
        </w:rPr>
        <w:t xml:space="preserve">Local survey crews will be hired to monitor, survey, and photograph the flow release.  This includes documentation of high water marks, stage measurements, groundwater measurements, and other relevant monitoring activities.  This budget line assumes a five-day monitoring period for this flow release.  Survey crews for recent projects awarded through a competitive selection process were charged at $210/hour.  A </w:t>
      </w:r>
      <w:r w:rsidRPr="00BF13C0">
        <w:rPr>
          <w:rFonts w:ascii="Times New Roman" w:eastAsia="Times New Roman" w:hAnsi="Times New Roman"/>
        </w:rPr>
        <w:lastRenderedPageBreak/>
        <w:t>survey crew for four hours a day, for five days is estimated to cost $4,200.  ED Office staff will also hire a pilot and plane to take aerial photos of the release.  Kearney Aviation Center rates for pilot and plane were $195 per hour in 2018.  Two flights, with an estimated duration of three hours each, total $1,170.</w:t>
      </w:r>
    </w:p>
    <w:p w14:paraId="7032CE02" w14:textId="77777777" w:rsidR="006D7F9E" w:rsidRPr="00BF13C0" w:rsidRDefault="006D7F9E" w:rsidP="006D7F9E">
      <w:pPr>
        <w:numPr>
          <w:ilvl w:val="0"/>
          <w:numId w:val="43"/>
        </w:numPr>
        <w:spacing w:after="0" w:line="240" w:lineRule="auto"/>
        <w:contextualSpacing/>
        <w:jc w:val="both"/>
        <w:rPr>
          <w:rFonts w:ascii="Times New Roman" w:eastAsia="Times New Roman" w:hAnsi="Times New Roman"/>
        </w:rPr>
      </w:pPr>
      <w:r w:rsidRPr="00BF13C0">
        <w:rPr>
          <w:rFonts w:ascii="Times New Roman" w:eastAsia="Times New Roman" w:hAnsi="Times New Roman"/>
        </w:rPr>
        <w:t>State Channel Maintenance: $5,000</w:t>
      </w:r>
    </w:p>
    <w:p w14:paraId="68162686" w14:textId="77777777" w:rsidR="006D7F9E" w:rsidRPr="00BF13C0" w:rsidRDefault="006D7F9E" w:rsidP="006D7F9E">
      <w:pPr>
        <w:spacing w:after="0" w:line="240" w:lineRule="auto"/>
        <w:jc w:val="both"/>
        <w:rPr>
          <w:rFonts w:ascii="Times New Roman" w:eastAsia="Times New Roman" w:hAnsi="Times New Roman"/>
        </w:rPr>
      </w:pPr>
      <w:r w:rsidRPr="00BF13C0">
        <w:rPr>
          <w:rFonts w:ascii="Times New Roman" w:eastAsia="Times New Roman" w:hAnsi="Times New Roman"/>
        </w:rPr>
        <w:t>Routine maintenance of the state channel berm and the Albrecht property will include tasks such as mowing, culvert cleanout, and channel debris maintenance, as needed to maintain project function.  Equipment and labor for this task is estimated to cost $150/hour based on recently quoted hourly rates for excavators. After the high flow release, some minor earthwork maintenance may be necessary if the berm is damaged.  This task assumes 16 hours of post-flow release maintenance and 16 hours of routine maintenance in 2019.</w:t>
      </w:r>
    </w:p>
    <w:p w14:paraId="060C1109" w14:textId="001584B0" w:rsidR="00E071C5" w:rsidRPr="00B829CD" w:rsidRDefault="00E071C5" w:rsidP="00E071C5">
      <w:pPr>
        <w:spacing w:after="0" w:line="240" w:lineRule="auto"/>
        <w:jc w:val="both"/>
        <w:rPr>
          <w:rFonts w:ascii="Times New Roman" w:hAnsi="Times New Roman"/>
          <w:highlight w:val="yellow"/>
          <w:u w:val="single"/>
        </w:rPr>
      </w:pPr>
      <w:r w:rsidRPr="006D7F9E">
        <w:rPr>
          <w:rFonts w:ascii="Times New Roman" w:hAnsi="Times New Roman"/>
        </w:rPr>
        <w:t xml:space="preserve">  </w:t>
      </w:r>
    </w:p>
    <w:p w14:paraId="17F63567" w14:textId="77777777" w:rsidR="00E071C5" w:rsidRPr="001B5577" w:rsidRDefault="00E071C5" w:rsidP="00E071C5">
      <w:pPr>
        <w:spacing w:after="0" w:line="240" w:lineRule="auto"/>
        <w:jc w:val="both"/>
        <w:rPr>
          <w:rFonts w:ascii="Times New Roman" w:hAnsi="Times New Roman"/>
        </w:rPr>
      </w:pPr>
      <w:bookmarkStart w:id="1" w:name="_Hlk525555830"/>
      <w:r w:rsidRPr="001B5577">
        <w:rPr>
          <w:rFonts w:ascii="Times New Roman" w:hAnsi="Times New Roman"/>
          <w:u w:val="single"/>
        </w:rPr>
        <w:t>Line Item:</w:t>
      </w:r>
      <w:r w:rsidRPr="001B5577">
        <w:rPr>
          <w:rFonts w:ascii="Times New Roman" w:hAnsi="Times New Roman"/>
        </w:rPr>
        <w:tab/>
      </w:r>
      <w:r w:rsidRPr="001B5577">
        <w:rPr>
          <w:rFonts w:ascii="Times New Roman" w:hAnsi="Times New Roman"/>
          <w:b/>
        </w:rPr>
        <w:t>WP-1(b)</w:t>
      </w:r>
    </w:p>
    <w:p w14:paraId="5B6B6D8F" w14:textId="1A88F501" w:rsidR="00E071C5" w:rsidRPr="001B5577" w:rsidRDefault="00E071C5" w:rsidP="00E071C5">
      <w:pPr>
        <w:spacing w:after="0" w:line="240" w:lineRule="auto"/>
        <w:jc w:val="both"/>
        <w:rPr>
          <w:rFonts w:ascii="Times New Roman" w:hAnsi="Times New Roman"/>
        </w:rPr>
      </w:pPr>
      <w:r w:rsidRPr="001B5577">
        <w:rPr>
          <w:rFonts w:ascii="Times New Roman" w:hAnsi="Times New Roman"/>
          <w:u w:val="single"/>
        </w:rPr>
        <w:t>Description</w:t>
      </w:r>
      <w:r w:rsidRPr="001B5577">
        <w:rPr>
          <w:rFonts w:ascii="Times New Roman" w:hAnsi="Times New Roman"/>
        </w:rPr>
        <w:t xml:space="preserve">: </w:t>
      </w:r>
      <w:r w:rsidRPr="001B5577">
        <w:rPr>
          <w:rFonts w:ascii="Times New Roman" w:hAnsi="Times New Roman"/>
        </w:rPr>
        <w:tab/>
        <w:t>Active channel capacity improvements (CNPPID diversion dam to Grand Island)</w:t>
      </w:r>
      <w:r w:rsidRPr="001B5577">
        <w:rPr>
          <w:rFonts w:ascii="Times New Roman" w:hAnsi="Times New Roman"/>
          <w:u w:val="single"/>
        </w:rPr>
        <w:t xml:space="preserve"> Estimated Cost:</w:t>
      </w:r>
      <w:r w:rsidRPr="001B5577">
        <w:rPr>
          <w:rFonts w:ascii="Times New Roman" w:hAnsi="Times New Roman"/>
        </w:rPr>
        <w:tab/>
        <w:t xml:space="preserve"> $</w:t>
      </w:r>
      <w:r w:rsidR="00AD2536" w:rsidRPr="001B5577">
        <w:rPr>
          <w:rFonts w:ascii="Times New Roman" w:hAnsi="Times New Roman"/>
        </w:rPr>
        <w:t>200</w:t>
      </w:r>
      <w:r w:rsidRPr="001B5577">
        <w:rPr>
          <w:rFonts w:ascii="Times New Roman" w:hAnsi="Times New Roman"/>
        </w:rPr>
        <w:t>,000</w:t>
      </w:r>
    </w:p>
    <w:p w14:paraId="4356E92E" w14:textId="77777777" w:rsidR="00E071C5" w:rsidRPr="001B5577" w:rsidRDefault="00E071C5" w:rsidP="00E071C5">
      <w:pPr>
        <w:spacing w:after="0" w:line="240" w:lineRule="auto"/>
        <w:jc w:val="both"/>
        <w:rPr>
          <w:rFonts w:ascii="Times New Roman" w:hAnsi="Times New Roman"/>
        </w:rPr>
      </w:pPr>
    </w:p>
    <w:p w14:paraId="783C6891" w14:textId="77777777" w:rsidR="00E071C5" w:rsidRPr="001B5577" w:rsidRDefault="00E071C5" w:rsidP="00E071C5">
      <w:pPr>
        <w:spacing w:after="0" w:line="240" w:lineRule="auto"/>
        <w:jc w:val="both"/>
        <w:rPr>
          <w:rFonts w:ascii="Times New Roman" w:hAnsi="Times New Roman"/>
          <w:u w:val="single"/>
        </w:rPr>
      </w:pPr>
      <w:r w:rsidRPr="001B5577">
        <w:rPr>
          <w:rFonts w:ascii="Times New Roman" w:hAnsi="Times New Roman"/>
        </w:rPr>
        <w:t>The second sub-task is WP-1(b):</w:t>
      </w:r>
    </w:p>
    <w:p w14:paraId="6DB77062" w14:textId="77777777" w:rsidR="00AD2536" w:rsidRPr="001B5577" w:rsidRDefault="00AD2536" w:rsidP="00E071C5">
      <w:pPr>
        <w:autoSpaceDE w:val="0"/>
        <w:autoSpaceDN w:val="0"/>
        <w:adjustRightInd w:val="0"/>
        <w:spacing w:after="0" w:line="240" w:lineRule="auto"/>
        <w:jc w:val="both"/>
        <w:rPr>
          <w:ins w:id="2" w:author="Seth Turner" w:date="2018-09-24T12:40:00Z"/>
          <w:rFonts w:ascii="Times New Roman" w:hAnsi="Times New Roman"/>
        </w:rPr>
      </w:pPr>
    </w:p>
    <w:p w14:paraId="489889FF" w14:textId="40A9131E" w:rsidR="00CE2A63" w:rsidRDefault="00CE2A63" w:rsidP="00CE2A63">
      <w:pPr>
        <w:autoSpaceDE w:val="0"/>
        <w:autoSpaceDN w:val="0"/>
        <w:adjustRightInd w:val="0"/>
        <w:spacing w:after="0" w:line="240" w:lineRule="auto"/>
        <w:jc w:val="both"/>
        <w:rPr>
          <w:rFonts w:ascii="Times New Roman" w:hAnsi="Times New Roman"/>
        </w:rPr>
      </w:pPr>
      <w:r w:rsidRPr="001F1774">
        <w:rPr>
          <w:rFonts w:ascii="Times New Roman" w:hAnsi="Times New Roman"/>
        </w:rPr>
        <w:t xml:space="preserve">WP-1(b) </w:t>
      </w:r>
      <w:r>
        <w:rPr>
          <w:rFonts w:ascii="Times New Roman" w:hAnsi="Times New Roman"/>
        </w:rPr>
        <w:t>is comprised of</w:t>
      </w:r>
      <w:r w:rsidRPr="001F1774">
        <w:rPr>
          <w:rFonts w:ascii="Times New Roman" w:hAnsi="Times New Roman"/>
        </w:rPr>
        <w:t xml:space="preserve"> cost share with Platte Valley and West Central Weed Management Areas to </w:t>
      </w:r>
      <w:r>
        <w:rPr>
          <w:rFonts w:ascii="Times New Roman" w:hAnsi="Times New Roman"/>
        </w:rPr>
        <w:t xml:space="preserve">control phragmites and </w:t>
      </w:r>
      <w:r w:rsidRPr="001F1774">
        <w:rPr>
          <w:rFonts w:ascii="Times New Roman" w:hAnsi="Times New Roman"/>
        </w:rPr>
        <w:t xml:space="preserve">clear biomass from the North Platte River channel between Kingsley Dam and the CNPPID diversion dam and from the Platte River between North Platte and Chapman. </w:t>
      </w:r>
      <w:r>
        <w:rPr>
          <w:rFonts w:ascii="Times New Roman" w:hAnsi="Times New Roman"/>
        </w:rPr>
        <w:t xml:space="preserve">Control costs are shared widely between Natural Resources Districts, irrigation and power districts, Counties, the State of Nebraska and conservation organizations. In 2018, the Program funded these efforts at a level of $300,000. However, because of increased funding participation by cooperators, the Program is reducing funding to $200,000 in 2019. </w:t>
      </w:r>
    </w:p>
    <w:p w14:paraId="1EF2E750" w14:textId="77777777" w:rsidR="00CE2A63" w:rsidRDefault="00CE2A63" w:rsidP="00CE2A63">
      <w:pPr>
        <w:autoSpaceDE w:val="0"/>
        <w:autoSpaceDN w:val="0"/>
        <w:adjustRightInd w:val="0"/>
        <w:spacing w:after="0" w:line="240" w:lineRule="auto"/>
        <w:jc w:val="both"/>
        <w:rPr>
          <w:rFonts w:ascii="Times New Roman" w:hAnsi="Times New Roman"/>
        </w:rPr>
      </w:pPr>
    </w:p>
    <w:p w14:paraId="67A09C36" w14:textId="77777777" w:rsidR="00CE2A63" w:rsidRPr="001F1774" w:rsidRDefault="00CE2A63" w:rsidP="00CE2A63">
      <w:pPr>
        <w:autoSpaceDE w:val="0"/>
        <w:autoSpaceDN w:val="0"/>
        <w:adjustRightInd w:val="0"/>
        <w:spacing w:after="0" w:line="240" w:lineRule="auto"/>
        <w:jc w:val="both"/>
        <w:rPr>
          <w:rFonts w:ascii="Times New Roman" w:hAnsi="Times New Roman"/>
        </w:rPr>
      </w:pPr>
      <w:r w:rsidRPr="001F1774">
        <w:rPr>
          <w:rFonts w:ascii="Times New Roman" w:hAnsi="Times New Roman"/>
        </w:rPr>
        <w:t>The work will consist of control, removal and monitoring of invasive vegetation within Platte River channels and its tributaries in Keith, Lincoln, Deuel, Dawson, Buffalo, Phelps, Hall, Merrick, and Polk counties. The activities will promote channel conveyance and desired vegetation communities by controlling invasive vegetation within the Platte River. By focusing on the entire system, the project will maximize resources through a collaborative partnership focused on rehabilitation of the active channel, promoting long-term maintenance, and developing an early detection and rapid response protocol to prevent re-infestations.</w:t>
      </w:r>
    </w:p>
    <w:p w14:paraId="1795ADA5" w14:textId="77777777" w:rsidR="00CE2A63" w:rsidRPr="001F1774" w:rsidRDefault="00CE2A63" w:rsidP="00CE2A63">
      <w:pPr>
        <w:autoSpaceDE w:val="0"/>
        <w:autoSpaceDN w:val="0"/>
        <w:adjustRightInd w:val="0"/>
        <w:spacing w:after="0" w:line="240" w:lineRule="auto"/>
        <w:jc w:val="both"/>
        <w:rPr>
          <w:rFonts w:ascii="Times New Roman" w:hAnsi="Times New Roman"/>
        </w:rPr>
      </w:pPr>
    </w:p>
    <w:p w14:paraId="6433473D" w14:textId="77777777" w:rsidR="00CE2A63" w:rsidRPr="001F1774" w:rsidRDefault="00CE2A63" w:rsidP="00CE2A63">
      <w:pPr>
        <w:autoSpaceDE w:val="0"/>
        <w:autoSpaceDN w:val="0"/>
        <w:adjustRightInd w:val="0"/>
        <w:spacing w:after="0" w:line="240" w:lineRule="auto"/>
        <w:jc w:val="both"/>
        <w:rPr>
          <w:rFonts w:ascii="Times New Roman" w:hAnsi="Times New Roman"/>
        </w:rPr>
      </w:pPr>
      <w:r w:rsidRPr="001F1774">
        <w:rPr>
          <w:rFonts w:ascii="Times New Roman" w:hAnsi="Times New Roman"/>
        </w:rPr>
        <w:t xml:space="preserve">Cost breakdowns for allocation of the budget shown in Table 1 are based on </w:t>
      </w:r>
      <w:r>
        <w:rPr>
          <w:rFonts w:ascii="Times New Roman" w:hAnsi="Times New Roman"/>
        </w:rPr>
        <w:t>control</w:t>
      </w:r>
      <w:r w:rsidRPr="001F1774">
        <w:rPr>
          <w:rFonts w:ascii="Times New Roman" w:hAnsi="Times New Roman"/>
        </w:rPr>
        <w:t xml:space="preserve"> expenditures made by the Weed Management Areas in previous years. The actual distribution of expenditures in any given year will vary among categories and may include other categories associated with channel maintenance and enhancement such as river tillage operations for vegetation control in addition to herbicide-based control efforts. </w:t>
      </w:r>
    </w:p>
    <w:p w14:paraId="1E40E71F" w14:textId="77777777" w:rsidR="00CE2A63" w:rsidRPr="001F1774" w:rsidRDefault="00CE2A63" w:rsidP="00CE2A63">
      <w:pPr>
        <w:spacing w:after="0" w:line="240" w:lineRule="auto"/>
        <w:jc w:val="both"/>
        <w:rPr>
          <w:rFonts w:ascii="Times New Roman" w:hAnsi="Times New Roman"/>
          <w:b/>
        </w:rPr>
      </w:pPr>
    </w:p>
    <w:p w14:paraId="3AEF62AF" w14:textId="77777777" w:rsidR="00CE2A63" w:rsidRPr="001F1774" w:rsidRDefault="00CE2A63" w:rsidP="00CE2A63">
      <w:pPr>
        <w:spacing w:after="0" w:line="240" w:lineRule="auto"/>
        <w:jc w:val="both"/>
        <w:rPr>
          <w:rFonts w:ascii="Times New Roman" w:hAnsi="Times New Roman"/>
        </w:rPr>
      </w:pPr>
      <w:r w:rsidRPr="001F1774">
        <w:rPr>
          <w:rFonts w:ascii="Times New Roman" w:hAnsi="Times New Roman"/>
        </w:rPr>
        <w:t xml:space="preserve"> Table 1. Cost Assumptions for WP-1(b).</w:t>
      </w:r>
    </w:p>
    <w:tbl>
      <w:tblPr>
        <w:tblW w:w="8960" w:type="dxa"/>
        <w:tblInd w:w="93" w:type="dxa"/>
        <w:tblLook w:val="04A0" w:firstRow="1" w:lastRow="0" w:firstColumn="1" w:lastColumn="0" w:noHBand="0" w:noVBand="1"/>
      </w:tblPr>
      <w:tblGrid>
        <w:gridCol w:w="2720"/>
        <w:gridCol w:w="2080"/>
        <w:gridCol w:w="2080"/>
        <w:gridCol w:w="2080"/>
      </w:tblGrid>
      <w:tr w:rsidR="00CE2A63" w:rsidRPr="001F1774" w14:paraId="770C6756" w14:textId="77777777" w:rsidTr="005A5187">
        <w:trPr>
          <w:trHeight w:val="300"/>
        </w:trPr>
        <w:tc>
          <w:tcPr>
            <w:tcW w:w="2720" w:type="dxa"/>
            <w:tcBorders>
              <w:top w:val="single" w:sz="8" w:space="0" w:color="auto"/>
              <w:left w:val="single" w:sz="8" w:space="0" w:color="auto"/>
              <w:bottom w:val="single" w:sz="8" w:space="0" w:color="auto"/>
              <w:right w:val="single" w:sz="8" w:space="0" w:color="auto"/>
            </w:tcBorders>
            <w:shd w:val="clear" w:color="000000" w:fill="C4BC96"/>
            <w:vAlign w:val="center"/>
            <w:hideMark/>
          </w:tcPr>
          <w:p w14:paraId="0CA9A5ED" w14:textId="77777777" w:rsidR="00CE2A63" w:rsidRPr="001F1774" w:rsidRDefault="00CE2A63" w:rsidP="005A5187">
            <w:pPr>
              <w:spacing w:after="0" w:line="240" w:lineRule="auto"/>
              <w:jc w:val="both"/>
              <w:rPr>
                <w:rFonts w:ascii="Times New Roman" w:eastAsia="Times New Roman" w:hAnsi="Times New Roman"/>
                <w:b/>
                <w:bCs/>
                <w:color w:val="000000"/>
              </w:rPr>
            </w:pPr>
            <w:r w:rsidRPr="001F1774">
              <w:rPr>
                <w:rFonts w:ascii="Times New Roman" w:eastAsia="Times New Roman" w:hAnsi="Times New Roman"/>
                <w:b/>
                <w:bCs/>
                <w:color w:val="000000"/>
              </w:rPr>
              <w:t>Category</w:t>
            </w:r>
          </w:p>
        </w:tc>
        <w:tc>
          <w:tcPr>
            <w:tcW w:w="2080" w:type="dxa"/>
            <w:tcBorders>
              <w:top w:val="single" w:sz="8" w:space="0" w:color="auto"/>
              <w:left w:val="nil"/>
              <w:bottom w:val="single" w:sz="8" w:space="0" w:color="auto"/>
              <w:right w:val="single" w:sz="8" w:space="0" w:color="auto"/>
            </w:tcBorders>
            <w:shd w:val="clear" w:color="000000" w:fill="C4BC96"/>
            <w:vAlign w:val="center"/>
            <w:hideMark/>
          </w:tcPr>
          <w:p w14:paraId="634F1A1C" w14:textId="77777777" w:rsidR="00CE2A63" w:rsidRPr="001F1774" w:rsidRDefault="00CE2A63" w:rsidP="005A5187">
            <w:pPr>
              <w:spacing w:after="0" w:line="240" w:lineRule="auto"/>
              <w:jc w:val="both"/>
              <w:rPr>
                <w:rFonts w:ascii="Times New Roman" w:eastAsia="Times New Roman" w:hAnsi="Times New Roman"/>
                <w:b/>
                <w:bCs/>
                <w:color w:val="000000"/>
              </w:rPr>
            </w:pPr>
            <w:r w:rsidRPr="001F1774">
              <w:rPr>
                <w:rFonts w:ascii="Times New Roman" w:eastAsia="Times New Roman" w:hAnsi="Times New Roman"/>
                <w:b/>
                <w:bCs/>
                <w:color w:val="000000"/>
              </w:rPr>
              <w:t>Amount</w:t>
            </w:r>
          </w:p>
        </w:tc>
        <w:tc>
          <w:tcPr>
            <w:tcW w:w="2080" w:type="dxa"/>
            <w:tcBorders>
              <w:top w:val="single" w:sz="8" w:space="0" w:color="auto"/>
              <w:left w:val="nil"/>
              <w:bottom w:val="single" w:sz="8" w:space="0" w:color="auto"/>
              <w:right w:val="single" w:sz="8" w:space="0" w:color="auto"/>
            </w:tcBorders>
            <w:shd w:val="clear" w:color="000000" w:fill="C4BC96"/>
            <w:vAlign w:val="center"/>
            <w:hideMark/>
          </w:tcPr>
          <w:p w14:paraId="6CA99A08" w14:textId="77777777" w:rsidR="00CE2A63" w:rsidRPr="001F1774" w:rsidRDefault="00CE2A63" w:rsidP="005A5187">
            <w:pPr>
              <w:spacing w:after="0" w:line="240" w:lineRule="auto"/>
              <w:jc w:val="both"/>
              <w:rPr>
                <w:rFonts w:ascii="Times New Roman" w:eastAsia="Times New Roman" w:hAnsi="Times New Roman"/>
                <w:b/>
                <w:bCs/>
                <w:color w:val="000000"/>
              </w:rPr>
            </w:pPr>
            <w:r w:rsidRPr="001F1774">
              <w:rPr>
                <w:rFonts w:ascii="Times New Roman" w:eastAsia="Times New Roman" w:hAnsi="Times New Roman"/>
                <w:b/>
                <w:bCs/>
                <w:color w:val="000000"/>
              </w:rPr>
              <w:t>Unit Cost</w:t>
            </w:r>
            <w:r>
              <w:rPr>
                <w:rFonts w:ascii="Times New Roman" w:eastAsia="Times New Roman" w:hAnsi="Times New Roman"/>
                <w:b/>
                <w:bCs/>
                <w:color w:val="000000"/>
              </w:rPr>
              <w:t>*</w:t>
            </w:r>
          </w:p>
        </w:tc>
        <w:tc>
          <w:tcPr>
            <w:tcW w:w="2080" w:type="dxa"/>
            <w:tcBorders>
              <w:top w:val="single" w:sz="8" w:space="0" w:color="auto"/>
              <w:left w:val="nil"/>
              <w:bottom w:val="single" w:sz="8" w:space="0" w:color="auto"/>
              <w:right w:val="single" w:sz="8" w:space="0" w:color="auto"/>
            </w:tcBorders>
            <w:shd w:val="clear" w:color="000000" w:fill="C4BC96"/>
            <w:vAlign w:val="center"/>
            <w:hideMark/>
          </w:tcPr>
          <w:p w14:paraId="41871A65" w14:textId="77777777" w:rsidR="00CE2A63" w:rsidRPr="001F1774" w:rsidRDefault="00CE2A63" w:rsidP="005A5187">
            <w:pPr>
              <w:spacing w:after="0" w:line="240" w:lineRule="auto"/>
              <w:jc w:val="both"/>
              <w:rPr>
                <w:rFonts w:ascii="Times New Roman" w:eastAsia="Times New Roman" w:hAnsi="Times New Roman"/>
                <w:b/>
                <w:bCs/>
                <w:color w:val="000000"/>
              </w:rPr>
            </w:pPr>
            <w:r w:rsidRPr="001F1774">
              <w:rPr>
                <w:rFonts w:ascii="Times New Roman" w:eastAsia="Times New Roman" w:hAnsi="Times New Roman"/>
                <w:b/>
                <w:bCs/>
                <w:color w:val="000000"/>
              </w:rPr>
              <w:t>Total Cost</w:t>
            </w:r>
          </w:p>
        </w:tc>
      </w:tr>
      <w:tr w:rsidR="00CE2A63" w:rsidRPr="001F1774" w14:paraId="3DB9B24C" w14:textId="77777777" w:rsidTr="005A5187">
        <w:trPr>
          <w:trHeight w:val="300"/>
        </w:trPr>
        <w:tc>
          <w:tcPr>
            <w:tcW w:w="2720" w:type="dxa"/>
            <w:tcBorders>
              <w:top w:val="nil"/>
              <w:left w:val="single" w:sz="8" w:space="0" w:color="auto"/>
              <w:bottom w:val="single" w:sz="8" w:space="0" w:color="auto"/>
              <w:right w:val="single" w:sz="8" w:space="0" w:color="auto"/>
            </w:tcBorders>
            <w:shd w:val="clear" w:color="auto" w:fill="auto"/>
            <w:vAlign w:val="center"/>
            <w:hideMark/>
          </w:tcPr>
          <w:p w14:paraId="31E5357F" w14:textId="77777777" w:rsidR="00CE2A63" w:rsidRPr="001F1774" w:rsidRDefault="00CE2A63" w:rsidP="005A5187">
            <w:pPr>
              <w:spacing w:after="0" w:line="240" w:lineRule="auto"/>
              <w:jc w:val="both"/>
              <w:rPr>
                <w:rFonts w:ascii="Times New Roman" w:eastAsia="Times New Roman" w:hAnsi="Times New Roman"/>
                <w:color w:val="000000"/>
              </w:rPr>
            </w:pPr>
            <w:r w:rsidRPr="001F1774">
              <w:rPr>
                <w:rFonts w:ascii="Times New Roman" w:eastAsia="Times New Roman" w:hAnsi="Times New Roman"/>
                <w:color w:val="000000"/>
              </w:rPr>
              <w:t>Control (helicopter)</w:t>
            </w:r>
          </w:p>
        </w:tc>
        <w:tc>
          <w:tcPr>
            <w:tcW w:w="2080" w:type="dxa"/>
            <w:tcBorders>
              <w:top w:val="nil"/>
              <w:left w:val="nil"/>
              <w:bottom w:val="single" w:sz="8" w:space="0" w:color="auto"/>
              <w:right w:val="single" w:sz="8" w:space="0" w:color="auto"/>
            </w:tcBorders>
            <w:shd w:val="clear" w:color="auto" w:fill="auto"/>
            <w:vAlign w:val="center"/>
            <w:hideMark/>
          </w:tcPr>
          <w:p w14:paraId="4142084D" w14:textId="77777777" w:rsidR="00CE2A63" w:rsidRPr="001F1774" w:rsidRDefault="00CE2A63" w:rsidP="005A5187">
            <w:pPr>
              <w:spacing w:after="0" w:line="240" w:lineRule="auto"/>
              <w:jc w:val="both"/>
              <w:rPr>
                <w:rFonts w:ascii="Times New Roman" w:eastAsia="Times New Roman" w:hAnsi="Times New Roman"/>
                <w:color w:val="000000"/>
              </w:rPr>
            </w:pPr>
            <w:r>
              <w:rPr>
                <w:rFonts w:ascii="Times New Roman" w:eastAsia="Times New Roman" w:hAnsi="Times New Roman"/>
                <w:color w:val="000000"/>
              </w:rPr>
              <w:t>1,600 acres</w:t>
            </w:r>
          </w:p>
        </w:tc>
        <w:tc>
          <w:tcPr>
            <w:tcW w:w="2080" w:type="dxa"/>
            <w:tcBorders>
              <w:top w:val="nil"/>
              <w:left w:val="nil"/>
              <w:bottom w:val="single" w:sz="8" w:space="0" w:color="auto"/>
              <w:right w:val="single" w:sz="8" w:space="0" w:color="auto"/>
            </w:tcBorders>
            <w:shd w:val="clear" w:color="auto" w:fill="auto"/>
            <w:vAlign w:val="center"/>
            <w:hideMark/>
          </w:tcPr>
          <w:p w14:paraId="1D455089" w14:textId="77777777" w:rsidR="00CE2A63" w:rsidRPr="001F1774" w:rsidRDefault="00CE2A63" w:rsidP="005A5187">
            <w:pPr>
              <w:spacing w:after="0" w:line="240" w:lineRule="auto"/>
              <w:jc w:val="both"/>
              <w:rPr>
                <w:rFonts w:ascii="Times New Roman" w:eastAsia="Times New Roman" w:hAnsi="Times New Roman"/>
                <w:color w:val="000000"/>
              </w:rPr>
            </w:pPr>
            <w:r w:rsidRPr="001F1774">
              <w:rPr>
                <w:rFonts w:ascii="Times New Roman" w:eastAsia="Times New Roman" w:hAnsi="Times New Roman"/>
                <w:color w:val="000000"/>
              </w:rPr>
              <w:t>$</w:t>
            </w:r>
            <w:r>
              <w:rPr>
                <w:rFonts w:ascii="Times New Roman" w:eastAsia="Times New Roman" w:hAnsi="Times New Roman"/>
                <w:color w:val="000000"/>
              </w:rPr>
              <w:t>70/acre</w:t>
            </w:r>
          </w:p>
        </w:tc>
        <w:tc>
          <w:tcPr>
            <w:tcW w:w="2080" w:type="dxa"/>
            <w:tcBorders>
              <w:top w:val="nil"/>
              <w:left w:val="nil"/>
              <w:bottom w:val="single" w:sz="8" w:space="0" w:color="auto"/>
              <w:right w:val="single" w:sz="8" w:space="0" w:color="auto"/>
            </w:tcBorders>
            <w:shd w:val="clear" w:color="auto" w:fill="auto"/>
            <w:vAlign w:val="center"/>
            <w:hideMark/>
          </w:tcPr>
          <w:p w14:paraId="072F5417" w14:textId="77777777" w:rsidR="00CE2A63" w:rsidRPr="001F1774" w:rsidRDefault="00CE2A63" w:rsidP="005A5187">
            <w:pPr>
              <w:spacing w:after="0" w:line="240" w:lineRule="auto"/>
              <w:jc w:val="both"/>
              <w:rPr>
                <w:rFonts w:ascii="Times New Roman" w:eastAsia="Times New Roman" w:hAnsi="Times New Roman"/>
                <w:color w:val="000000"/>
              </w:rPr>
            </w:pPr>
            <w:r w:rsidRPr="001F1774">
              <w:rPr>
                <w:rFonts w:ascii="Times New Roman" w:eastAsia="Times New Roman" w:hAnsi="Times New Roman"/>
                <w:color w:val="000000"/>
              </w:rPr>
              <w:t>$</w:t>
            </w:r>
            <w:r>
              <w:rPr>
                <w:rFonts w:ascii="Times New Roman" w:eastAsia="Times New Roman" w:hAnsi="Times New Roman"/>
                <w:color w:val="000000"/>
              </w:rPr>
              <w:t>112,000</w:t>
            </w:r>
            <w:r w:rsidRPr="001F1774">
              <w:rPr>
                <w:rFonts w:ascii="Times New Roman" w:eastAsia="Times New Roman" w:hAnsi="Times New Roman"/>
                <w:color w:val="000000"/>
              </w:rPr>
              <w:t xml:space="preserve"> </w:t>
            </w:r>
          </w:p>
        </w:tc>
      </w:tr>
      <w:tr w:rsidR="00CE2A63" w:rsidRPr="001F1774" w14:paraId="53E3037F" w14:textId="77777777" w:rsidTr="005A5187">
        <w:trPr>
          <w:trHeight w:val="300"/>
        </w:trPr>
        <w:tc>
          <w:tcPr>
            <w:tcW w:w="2720" w:type="dxa"/>
            <w:tcBorders>
              <w:top w:val="nil"/>
              <w:left w:val="single" w:sz="8" w:space="0" w:color="auto"/>
              <w:bottom w:val="single" w:sz="8" w:space="0" w:color="auto"/>
              <w:right w:val="single" w:sz="8" w:space="0" w:color="auto"/>
            </w:tcBorders>
            <w:shd w:val="clear" w:color="auto" w:fill="auto"/>
            <w:vAlign w:val="center"/>
            <w:hideMark/>
          </w:tcPr>
          <w:p w14:paraId="17F9F371" w14:textId="77777777" w:rsidR="00CE2A63" w:rsidRPr="001F1774" w:rsidRDefault="00CE2A63" w:rsidP="005A5187">
            <w:pPr>
              <w:spacing w:after="0" w:line="240" w:lineRule="auto"/>
              <w:jc w:val="both"/>
              <w:rPr>
                <w:rFonts w:ascii="Times New Roman" w:eastAsia="Times New Roman" w:hAnsi="Times New Roman"/>
                <w:color w:val="000000"/>
              </w:rPr>
            </w:pPr>
            <w:r w:rsidRPr="001F1774">
              <w:rPr>
                <w:rFonts w:ascii="Times New Roman" w:eastAsia="Times New Roman" w:hAnsi="Times New Roman"/>
                <w:color w:val="000000"/>
              </w:rPr>
              <w:t>Control (Airboat)</w:t>
            </w:r>
          </w:p>
        </w:tc>
        <w:tc>
          <w:tcPr>
            <w:tcW w:w="2080" w:type="dxa"/>
            <w:tcBorders>
              <w:top w:val="nil"/>
              <w:left w:val="nil"/>
              <w:bottom w:val="single" w:sz="8" w:space="0" w:color="auto"/>
              <w:right w:val="single" w:sz="8" w:space="0" w:color="auto"/>
            </w:tcBorders>
            <w:shd w:val="clear" w:color="auto" w:fill="auto"/>
            <w:vAlign w:val="center"/>
            <w:hideMark/>
          </w:tcPr>
          <w:p w14:paraId="6AFCE3C1" w14:textId="77777777" w:rsidR="00CE2A63" w:rsidRPr="001F1774" w:rsidRDefault="00CE2A63" w:rsidP="005A5187">
            <w:pPr>
              <w:spacing w:after="0" w:line="240" w:lineRule="auto"/>
              <w:jc w:val="both"/>
              <w:rPr>
                <w:rFonts w:ascii="Times New Roman" w:eastAsia="Times New Roman" w:hAnsi="Times New Roman"/>
                <w:color w:val="000000"/>
              </w:rPr>
            </w:pPr>
            <w:r w:rsidRPr="001F1774">
              <w:rPr>
                <w:rFonts w:ascii="Times New Roman" w:eastAsia="Times New Roman" w:hAnsi="Times New Roman"/>
                <w:color w:val="000000"/>
              </w:rPr>
              <w:t>2</w:t>
            </w:r>
            <w:r>
              <w:rPr>
                <w:rFonts w:ascii="Times New Roman" w:eastAsia="Times New Roman" w:hAnsi="Times New Roman"/>
                <w:color w:val="000000"/>
              </w:rPr>
              <w:t>0</w:t>
            </w:r>
            <w:r w:rsidRPr="001F1774">
              <w:rPr>
                <w:rFonts w:ascii="Times New Roman" w:eastAsia="Times New Roman" w:hAnsi="Times New Roman"/>
                <w:color w:val="000000"/>
              </w:rPr>
              <w:t>0 hrs</w:t>
            </w:r>
          </w:p>
        </w:tc>
        <w:tc>
          <w:tcPr>
            <w:tcW w:w="2080" w:type="dxa"/>
            <w:tcBorders>
              <w:top w:val="nil"/>
              <w:left w:val="nil"/>
              <w:bottom w:val="single" w:sz="8" w:space="0" w:color="auto"/>
              <w:right w:val="single" w:sz="8" w:space="0" w:color="auto"/>
            </w:tcBorders>
            <w:shd w:val="clear" w:color="auto" w:fill="auto"/>
            <w:vAlign w:val="center"/>
            <w:hideMark/>
          </w:tcPr>
          <w:p w14:paraId="02BA5BAD" w14:textId="77777777" w:rsidR="00CE2A63" w:rsidRPr="001F1774" w:rsidRDefault="00CE2A63" w:rsidP="005A5187">
            <w:pPr>
              <w:spacing w:after="0" w:line="240" w:lineRule="auto"/>
              <w:jc w:val="both"/>
              <w:rPr>
                <w:rFonts w:ascii="Times New Roman" w:eastAsia="Times New Roman" w:hAnsi="Times New Roman"/>
                <w:color w:val="000000"/>
              </w:rPr>
            </w:pPr>
            <w:r w:rsidRPr="001F1774">
              <w:rPr>
                <w:rFonts w:ascii="Times New Roman" w:eastAsia="Times New Roman" w:hAnsi="Times New Roman"/>
                <w:color w:val="000000"/>
              </w:rPr>
              <w:t>$1</w:t>
            </w:r>
            <w:r>
              <w:rPr>
                <w:rFonts w:ascii="Times New Roman" w:eastAsia="Times New Roman" w:hAnsi="Times New Roman"/>
                <w:color w:val="000000"/>
              </w:rPr>
              <w:t>5</w:t>
            </w:r>
            <w:r w:rsidRPr="001F1774">
              <w:rPr>
                <w:rFonts w:ascii="Times New Roman" w:eastAsia="Times New Roman" w:hAnsi="Times New Roman"/>
                <w:color w:val="000000"/>
              </w:rPr>
              <w:t>0/hr</w:t>
            </w:r>
          </w:p>
        </w:tc>
        <w:tc>
          <w:tcPr>
            <w:tcW w:w="2080" w:type="dxa"/>
            <w:tcBorders>
              <w:top w:val="nil"/>
              <w:left w:val="nil"/>
              <w:bottom w:val="single" w:sz="8" w:space="0" w:color="auto"/>
              <w:right w:val="single" w:sz="8" w:space="0" w:color="auto"/>
            </w:tcBorders>
            <w:shd w:val="clear" w:color="auto" w:fill="auto"/>
            <w:vAlign w:val="center"/>
            <w:hideMark/>
          </w:tcPr>
          <w:p w14:paraId="425BB95D" w14:textId="77777777" w:rsidR="00CE2A63" w:rsidRPr="001F1774" w:rsidRDefault="00CE2A63" w:rsidP="005A5187">
            <w:pPr>
              <w:spacing w:after="0" w:line="240" w:lineRule="auto"/>
              <w:jc w:val="both"/>
              <w:rPr>
                <w:rFonts w:ascii="Times New Roman" w:eastAsia="Times New Roman" w:hAnsi="Times New Roman"/>
                <w:color w:val="000000"/>
              </w:rPr>
            </w:pPr>
            <w:r w:rsidRPr="001F1774">
              <w:rPr>
                <w:rFonts w:ascii="Times New Roman" w:eastAsia="Times New Roman" w:hAnsi="Times New Roman"/>
                <w:color w:val="000000"/>
              </w:rPr>
              <w:t>$3</w:t>
            </w:r>
            <w:r>
              <w:rPr>
                <w:rFonts w:ascii="Times New Roman" w:eastAsia="Times New Roman" w:hAnsi="Times New Roman"/>
                <w:color w:val="000000"/>
              </w:rPr>
              <w:t>0</w:t>
            </w:r>
            <w:r w:rsidRPr="001F1774">
              <w:rPr>
                <w:rFonts w:ascii="Times New Roman" w:eastAsia="Times New Roman" w:hAnsi="Times New Roman"/>
                <w:color w:val="000000"/>
              </w:rPr>
              <w:t>,</w:t>
            </w:r>
            <w:r>
              <w:rPr>
                <w:rFonts w:ascii="Times New Roman" w:eastAsia="Times New Roman" w:hAnsi="Times New Roman"/>
                <w:color w:val="000000"/>
              </w:rPr>
              <w:t>0</w:t>
            </w:r>
            <w:r w:rsidRPr="001F1774">
              <w:rPr>
                <w:rFonts w:ascii="Times New Roman" w:eastAsia="Times New Roman" w:hAnsi="Times New Roman"/>
                <w:color w:val="000000"/>
              </w:rPr>
              <w:t xml:space="preserve">00 </w:t>
            </w:r>
          </w:p>
        </w:tc>
      </w:tr>
      <w:tr w:rsidR="00CE2A63" w:rsidRPr="001F1774" w14:paraId="3F187255" w14:textId="77777777" w:rsidTr="005A5187">
        <w:trPr>
          <w:trHeight w:val="300"/>
        </w:trPr>
        <w:tc>
          <w:tcPr>
            <w:tcW w:w="2720" w:type="dxa"/>
            <w:tcBorders>
              <w:top w:val="nil"/>
              <w:left w:val="single" w:sz="8" w:space="0" w:color="auto"/>
              <w:bottom w:val="single" w:sz="8" w:space="0" w:color="auto"/>
              <w:right w:val="single" w:sz="8" w:space="0" w:color="auto"/>
            </w:tcBorders>
            <w:shd w:val="clear" w:color="auto" w:fill="auto"/>
            <w:vAlign w:val="center"/>
            <w:hideMark/>
          </w:tcPr>
          <w:p w14:paraId="470A0065" w14:textId="77777777" w:rsidR="00CE2A63" w:rsidRPr="001F1774" w:rsidRDefault="00CE2A63" w:rsidP="005A5187">
            <w:pPr>
              <w:spacing w:after="0" w:line="240" w:lineRule="auto"/>
              <w:jc w:val="both"/>
              <w:rPr>
                <w:rFonts w:ascii="Times New Roman" w:eastAsia="Times New Roman" w:hAnsi="Times New Roman"/>
                <w:color w:val="000000"/>
              </w:rPr>
            </w:pPr>
            <w:r w:rsidRPr="001F1774">
              <w:rPr>
                <w:rFonts w:ascii="Times New Roman" w:eastAsia="Times New Roman" w:hAnsi="Times New Roman"/>
                <w:color w:val="000000"/>
              </w:rPr>
              <w:t>Herbicide</w:t>
            </w:r>
          </w:p>
        </w:tc>
        <w:tc>
          <w:tcPr>
            <w:tcW w:w="2080" w:type="dxa"/>
            <w:tcBorders>
              <w:top w:val="nil"/>
              <w:left w:val="nil"/>
              <w:bottom w:val="single" w:sz="8" w:space="0" w:color="auto"/>
              <w:right w:val="single" w:sz="8" w:space="0" w:color="auto"/>
            </w:tcBorders>
            <w:shd w:val="clear" w:color="auto" w:fill="auto"/>
            <w:vAlign w:val="center"/>
            <w:hideMark/>
          </w:tcPr>
          <w:p w14:paraId="65BDF3B0" w14:textId="77777777" w:rsidR="00CE2A63" w:rsidRPr="001F1774" w:rsidRDefault="00CE2A63" w:rsidP="005A5187">
            <w:pPr>
              <w:spacing w:after="0" w:line="240" w:lineRule="auto"/>
              <w:jc w:val="both"/>
              <w:rPr>
                <w:rFonts w:ascii="Times New Roman" w:eastAsia="Times New Roman" w:hAnsi="Times New Roman"/>
                <w:color w:val="000000"/>
              </w:rPr>
            </w:pPr>
            <w:r>
              <w:rPr>
                <w:rFonts w:ascii="Times New Roman" w:eastAsia="Times New Roman" w:hAnsi="Times New Roman"/>
                <w:color w:val="000000"/>
              </w:rPr>
              <w:t>773</w:t>
            </w:r>
            <w:r w:rsidRPr="001F1774">
              <w:rPr>
                <w:rFonts w:ascii="Times New Roman" w:eastAsia="Times New Roman" w:hAnsi="Times New Roman"/>
                <w:color w:val="000000"/>
              </w:rPr>
              <w:t xml:space="preserve"> gals</w:t>
            </w:r>
          </w:p>
        </w:tc>
        <w:tc>
          <w:tcPr>
            <w:tcW w:w="2080" w:type="dxa"/>
            <w:tcBorders>
              <w:top w:val="nil"/>
              <w:left w:val="nil"/>
              <w:bottom w:val="single" w:sz="8" w:space="0" w:color="auto"/>
              <w:right w:val="single" w:sz="8" w:space="0" w:color="auto"/>
            </w:tcBorders>
            <w:shd w:val="clear" w:color="auto" w:fill="auto"/>
            <w:vAlign w:val="center"/>
            <w:hideMark/>
          </w:tcPr>
          <w:p w14:paraId="433A8E57" w14:textId="77777777" w:rsidR="00CE2A63" w:rsidRPr="001F1774" w:rsidRDefault="00CE2A63" w:rsidP="005A5187">
            <w:pPr>
              <w:spacing w:after="0" w:line="240" w:lineRule="auto"/>
              <w:jc w:val="both"/>
              <w:rPr>
                <w:rFonts w:ascii="Times New Roman" w:eastAsia="Times New Roman" w:hAnsi="Times New Roman"/>
                <w:color w:val="000000"/>
              </w:rPr>
            </w:pPr>
            <w:r w:rsidRPr="001F1774">
              <w:rPr>
                <w:rFonts w:ascii="Times New Roman" w:eastAsia="Times New Roman" w:hAnsi="Times New Roman"/>
                <w:color w:val="000000"/>
              </w:rPr>
              <w:t>$75/gal</w:t>
            </w:r>
          </w:p>
        </w:tc>
        <w:tc>
          <w:tcPr>
            <w:tcW w:w="2080" w:type="dxa"/>
            <w:tcBorders>
              <w:top w:val="nil"/>
              <w:left w:val="nil"/>
              <w:bottom w:val="single" w:sz="8" w:space="0" w:color="auto"/>
              <w:right w:val="single" w:sz="8" w:space="0" w:color="auto"/>
            </w:tcBorders>
            <w:shd w:val="clear" w:color="auto" w:fill="auto"/>
            <w:vAlign w:val="center"/>
            <w:hideMark/>
          </w:tcPr>
          <w:p w14:paraId="38736C8F" w14:textId="77777777" w:rsidR="00CE2A63" w:rsidRPr="001F1774" w:rsidRDefault="00CE2A63" w:rsidP="005A5187">
            <w:pPr>
              <w:spacing w:after="0" w:line="240" w:lineRule="auto"/>
              <w:jc w:val="both"/>
              <w:rPr>
                <w:rFonts w:ascii="Times New Roman" w:eastAsia="Times New Roman" w:hAnsi="Times New Roman"/>
                <w:color w:val="000000"/>
              </w:rPr>
            </w:pPr>
            <w:r w:rsidRPr="001F1774">
              <w:rPr>
                <w:rFonts w:ascii="Times New Roman" w:eastAsia="Times New Roman" w:hAnsi="Times New Roman"/>
                <w:color w:val="000000"/>
              </w:rPr>
              <w:t>$</w:t>
            </w:r>
            <w:r>
              <w:rPr>
                <w:rFonts w:ascii="Times New Roman" w:eastAsia="Times New Roman" w:hAnsi="Times New Roman"/>
                <w:color w:val="000000"/>
              </w:rPr>
              <w:t>57,975</w:t>
            </w:r>
            <w:r w:rsidRPr="001F1774">
              <w:rPr>
                <w:rFonts w:ascii="Times New Roman" w:eastAsia="Times New Roman" w:hAnsi="Times New Roman"/>
                <w:color w:val="000000"/>
              </w:rPr>
              <w:t xml:space="preserve"> </w:t>
            </w:r>
          </w:p>
        </w:tc>
      </w:tr>
      <w:tr w:rsidR="00CE2A63" w:rsidRPr="00E071C5" w14:paraId="400F69D0" w14:textId="77777777" w:rsidTr="005A5187">
        <w:trPr>
          <w:trHeight w:val="300"/>
        </w:trPr>
        <w:tc>
          <w:tcPr>
            <w:tcW w:w="2720" w:type="dxa"/>
            <w:tcBorders>
              <w:top w:val="nil"/>
              <w:left w:val="nil"/>
              <w:bottom w:val="nil"/>
              <w:right w:val="nil"/>
            </w:tcBorders>
            <w:shd w:val="clear" w:color="000000" w:fill="FFFFFF"/>
            <w:noWrap/>
            <w:vAlign w:val="center"/>
            <w:hideMark/>
          </w:tcPr>
          <w:p w14:paraId="27E6EC30" w14:textId="77777777" w:rsidR="00CE2A63" w:rsidRPr="001F1774" w:rsidRDefault="00CE2A63" w:rsidP="005A5187">
            <w:pPr>
              <w:spacing w:after="0" w:line="240" w:lineRule="auto"/>
              <w:jc w:val="both"/>
              <w:rPr>
                <w:rFonts w:ascii="Times New Roman" w:eastAsia="Times New Roman" w:hAnsi="Times New Roman"/>
                <w:color w:val="000000"/>
                <w:sz w:val="18"/>
                <w:szCs w:val="18"/>
              </w:rPr>
            </w:pPr>
            <w:r w:rsidRPr="001F1774">
              <w:rPr>
                <w:rFonts w:ascii="Times New Roman" w:eastAsia="Times New Roman" w:hAnsi="Times New Roman"/>
                <w:color w:val="000000"/>
                <w:sz w:val="18"/>
              </w:rPr>
              <w:t>*Approximate.</w:t>
            </w:r>
          </w:p>
        </w:tc>
        <w:tc>
          <w:tcPr>
            <w:tcW w:w="2080" w:type="dxa"/>
            <w:tcBorders>
              <w:top w:val="nil"/>
              <w:left w:val="nil"/>
              <w:bottom w:val="nil"/>
              <w:right w:val="nil"/>
            </w:tcBorders>
            <w:shd w:val="clear" w:color="000000" w:fill="FFFFFF"/>
            <w:noWrap/>
            <w:vAlign w:val="center"/>
            <w:hideMark/>
          </w:tcPr>
          <w:p w14:paraId="60FFC7F3" w14:textId="77777777" w:rsidR="00CE2A63" w:rsidRPr="001F1774" w:rsidRDefault="00CE2A63" w:rsidP="005A5187">
            <w:pPr>
              <w:spacing w:after="0" w:line="240" w:lineRule="auto"/>
              <w:jc w:val="both"/>
              <w:rPr>
                <w:rFonts w:eastAsia="Times New Roman"/>
                <w:color w:val="000000"/>
                <w:sz w:val="20"/>
                <w:szCs w:val="20"/>
              </w:rPr>
            </w:pPr>
            <w:r w:rsidRPr="001F1774">
              <w:rPr>
                <w:rFonts w:eastAsia="Times New Roman"/>
                <w:color w:val="000000"/>
                <w:sz w:val="20"/>
                <w:szCs w:val="20"/>
              </w:rPr>
              <w:t> </w:t>
            </w:r>
          </w:p>
        </w:tc>
        <w:tc>
          <w:tcPr>
            <w:tcW w:w="2080" w:type="dxa"/>
            <w:tcBorders>
              <w:top w:val="nil"/>
              <w:left w:val="single" w:sz="8" w:space="0" w:color="auto"/>
              <w:bottom w:val="single" w:sz="8" w:space="0" w:color="auto"/>
              <w:right w:val="single" w:sz="8" w:space="0" w:color="auto"/>
            </w:tcBorders>
            <w:shd w:val="clear" w:color="000000" w:fill="C2D69B"/>
            <w:noWrap/>
            <w:vAlign w:val="center"/>
            <w:hideMark/>
          </w:tcPr>
          <w:p w14:paraId="4FA69F4D" w14:textId="77777777" w:rsidR="00CE2A63" w:rsidRPr="001F1774" w:rsidRDefault="00CE2A63" w:rsidP="005A5187">
            <w:pPr>
              <w:spacing w:after="0" w:line="240" w:lineRule="auto"/>
              <w:jc w:val="both"/>
              <w:rPr>
                <w:rFonts w:ascii="Times New Roman" w:eastAsia="Times New Roman" w:hAnsi="Times New Roman"/>
                <w:b/>
                <w:bCs/>
                <w:color w:val="000000"/>
              </w:rPr>
            </w:pPr>
            <w:r w:rsidRPr="001F1774">
              <w:rPr>
                <w:rFonts w:ascii="Times New Roman" w:eastAsia="Times New Roman" w:hAnsi="Times New Roman"/>
                <w:b/>
                <w:bCs/>
                <w:color w:val="000000"/>
              </w:rPr>
              <w:t>Total</w:t>
            </w:r>
            <w:r>
              <w:rPr>
                <w:rFonts w:ascii="Times New Roman" w:eastAsia="Times New Roman" w:hAnsi="Times New Roman"/>
                <w:b/>
                <w:bCs/>
                <w:color w:val="000000"/>
              </w:rPr>
              <w:t xml:space="preserve"> (Rounded)</w:t>
            </w:r>
          </w:p>
        </w:tc>
        <w:tc>
          <w:tcPr>
            <w:tcW w:w="2080" w:type="dxa"/>
            <w:tcBorders>
              <w:top w:val="nil"/>
              <w:left w:val="nil"/>
              <w:bottom w:val="single" w:sz="8" w:space="0" w:color="auto"/>
              <w:right w:val="single" w:sz="8" w:space="0" w:color="auto"/>
            </w:tcBorders>
            <w:shd w:val="clear" w:color="000000" w:fill="C2D69B"/>
            <w:noWrap/>
            <w:vAlign w:val="center"/>
            <w:hideMark/>
          </w:tcPr>
          <w:p w14:paraId="463A27A3" w14:textId="77777777" w:rsidR="00CE2A63" w:rsidRPr="00E071C5" w:rsidRDefault="00CE2A63" w:rsidP="005A5187">
            <w:pPr>
              <w:spacing w:after="0" w:line="240" w:lineRule="auto"/>
              <w:jc w:val="both"/>
              <w:rPr>
                <w:rFonts w:ascii="Times New Roman" w:eastAsia="Times New Roman" w:hAnsi="Times New Roman"/>
                <w:b/>
                <w:bCs/>
                <w:color w:val="000000"/>
              </w:rPr>
            </w:pPr>
            <w:r w:rsidRPr="001F1774">
              <w:rPr>
                <w:rFonts w:ascii="Times New Roman" w:eastAsia="Times New Roman" w:hAnsi="Times New Roman"/>
                <w:b/>
                <w:bCs/>
                <w:color w:val="000000"/>
              </w:rPr>
              <w:t>$</w:t>
            </w:r>
            <w:r>
              <w:rPr>
                <w:rFonts w:ascii="Times New Roman" w:eastAsia="Times New Roman" w:hAnsi="Times New Roman"/>
                <w:b/>
                <w:bCs/>
                <w:color w:val="000000"/>
              </w:rPr>
              <w:t>199,975</w:t>
            </w:r>
            <w:r w:rsidRPr="00E071C5">
              <w:rPr>
                <w:rFonts w:ascii="Times New Roman" w:eastAsia="Times New Roman" w:hAnsi="Times New Roman"/>
                <w:b/>
                <w:bCs/>
                <w:color w:val="000000"/>
              </w:rPr>
              <w:t xml:space="preserve"> </w:t>
            </w:r>
          </w:p>
        </w:tc>
      </w:tr>
    </w:tbl>
    <w:bookmarkEnd w:id="1"/>
    <w:p w14:paraId="4A2D51E4" w14:textId="77777777" w:rsidR="00E071C5" w:rsidRPr="00E071C5" w:rsidRDefault="00E071C5" w:rsidP="00E071C5">
      <w:pPr>
        <w:spacing w:after="0" w:line="240" w:lineRule="auto"/>
        <w:jc w:val="both"/>
        <w:rPr>
          <w:rFonts w:ascii="Times New Roman" w:hAnsi="Times New Roman"/>
          <w:sz w:val="18"/>
        </w:rPr>
      </w:pPr>
      <w:r w:rsidRPr="00E071C5">
        <w:rPr>
          <w:rFonts w:ascii="Times New Roman" w:hAnsi="Times New Roman"/>
          <w:b/>
        </w:rPr>
        <w:t xml:space="preserve">                                                                               </w:t>
      </w:r>
    </w:p>
    <w:p w14:paraId="69C92889" w14:textId="77777777" w:rsidR="00F27539" w:rsidRDefault="00F27539">
      <w:pPr>
        <w:spacing w:after="0" w:line="240" w:lineRule="auto"/>
        <w:rPr>
          <w:rFonts w:ascii="Times New Roman" w:hAnsi="Times New Roman"/>
          <w:b/>
        </w:rPr>
      </w:pPr>
      <w:r>
        <w:rPr>
          <w:rFonts w:ascii="Times New Roman" w:hAnsi="Times New Roman"/>
          <w:b/>
        </w:rPr>
        <w:br w:type="page"/>
      </w:r>
    </w:p>
    <w:p w14:paraId="47AB7FD4" w14:textId="71D3EA1C" w:rsidR="00E071C5" w:rsidRPr="00E071C5" w:rsidRDefault="00E071C5" w:rsidP="00E071C5">
      <w:pPr>
        <w:spacing w:after="0" w:line="240" w:lineRule="auto"/>
        <w:jc w:val="both"/>
        <w:rPr>
          <w:rFonts w:ascii="Times New Roman" w:hAnsi="Times New Roman"/>
          <w:b/>
        </w:rPr>
      </w:pPr>
      <w:r w:rsidRPr="00E071C5">
        <w:rPr>
          <w:rFonts w:ascii="Times New Roman" w:hAnsi="Times New Roman"/>
          <w:b/>
          <w:vanish/>
        </w:rPr>
        <w:lastRenderedPageBreak/>
        <w:t>gals Assumptions for WP-1(b).</w:t>
      </w:r>
      <w:r w:rsidRPr="00E071C5">
        <w:rPr>
          <w:rFonts w:ascii="Times New Roman" w:hAnsi="Times New Roman"/>
          <w:b/>
        </w:rPr>
        <w:t>Products</w:t>
      </w:r>
    </w:p>
    <w:p w14:paraId="1953C65A" w14:textId="77777777" w:rsidR="00E071C5" w:rsidRPr="00E071C5" w:rsidRDefault="00E071C5" w:rsidP="00E071C5">
      <w:pPr>
        <w:numPr>
          <w:ilvl w:val="0"/>
          <w:numId w:val="1"/>
        </w:numPr>
        <w:spacing w:after="0" w:line="240" w:lineRule="auto"/>
        <w:jc w:val="both"/>
        <w:rPr>
          <w:rFonts w:ascii="Times New Roman" w:hAnsi="Times New Roman"/>
        </w:rPr>
      </w:pPr>
      <w:r w:rsidRPr="00E071C5">
        <w:rPr>
          <w:rFonts w:ascii="Times New Roman" w:hAnsi="Times New Roman"/>
        </w:rPr>
        <w:t>Improve conveyance capacity through North Platte Choke Point.</w:t>
      </w:r>
    </w:p>
    <w:p w14:paraId="3DED3879" w14:textId="77777777" w:rsidR="00E071C5" w:rsidRPr="00E071C5" w:rsidRDefault="00E071C5" w:rsidP="00E071C5">
      <w:pPr>
        <w:numPr>
          <w:ilvl w:val="0"/>
          <w:numId w:val="1"/>
        </w:numPr>
        <w:spacing w:after="0" w:line="240" w:lineRule="auto"/>
        <w:jc w:val="both"/>
        <w:rPr>
          <w:rFonts w:ascii="Times New Roman" w:hAnsi="Times New Roman"/>
        </w:rPr>
      </w:pPr>
      <w:r w:rsidRPr="00E071C5">
        <w:rPr>
          <w:rFonts w:ascii="Times New Roman" w:hAnsi="Times New Roman"/>
        </w:rPr>
        <w:t>Land easements and management agreements for flood-prone properties for North Platte Choke Point activities.</w:t>
      </w:r>
    </w:p>
    <w:p w14:paraId="509C4243" w14:textId="77777777" w:rsidR="00E071C5" w:rsidRPr="00E071C5" w:rsidRDefault="00E071C5" w:rsidP="00E071C5">
      <w:pPr>
        <w:numPr>
          <w:ilvl w:val="0"/>
          <w:numId w:val="1"/>
        </w:numPr>
        <w:spacing w:after="0" w:line="240" w:lineRule="auto"/>
        <w:jc w:val="both"/>
        <w:rPr>
          <w:rFonts w:ascii="Times New Roman" w:hAnsi="Times New Roman"/>
        </w:rPr>
      </w:pPr>
      <w:r w:rsidRPr="00E071C5">
        <w:rPr>
          <w:rFonts w:ascii="Times New Roman" w:hAnsi="Times New Roman"/>
        </w:rPr>
        <w:t>Completed flood</w:t>
      </w:r>
      <w:r w:rsidR="00AB03C6">
        <w:rPr>
          <w:rFonts w:ascii="Times New Roman" w:hAnsi="Times New Roman"/>
        </w:rPr>
        <w:t>-risk reduction</w:t>
      </w:r>
      <w:r w:rsidRPr="00E071C5">
        <w:rPr>
          <w:rFonts w:ascii="Times New Roman" w:hAnsi="Times New Roman"/>
        </w:rPr>
        <w:t xml:space="preserve"> projects in vicinity of Highway 83 Bridge.</w:t>
      </w:r>
    </w:p>
    <w:p w14:paraId="15A6E90C" w14:textId="77777777" w:rsidR="00E071C5" w:rsidRPr="00E071C5" w:rsidRDefault="00E071C5" w:rsidP="00E071C5">
      <w:pPr>
        <w:numPr>
          <w:ilvl w:val="0"/>
          <w:numId w:val="1"/>
        </w:numPr>
        <w:spacing w:after="0" w:line="240" w:lineRule="auto"/>
        <w:jc w:val="both"/>
        <w:rPr>
          <w:rFonts w:ascii="Times New Roman" w:hAnsi="Times New Roman"/>
        </w:rPr>
      </w:pPr>
      <w:r w:rsidRPr="00E071C5">
        <w:rPr>
          <w:rFonts w:ascii="Times New Roman" w:hAnsi="Times New Roman"/>
        </w:rPr>
        <w:t xml:space="preserve">Improved access to the site of the State Channel Project. </w:t>
      </w:r>
    </w:p>
    <w:p w14:paraId="3F4729A2" w14:textId="3345F681" w:rsidR="009230C4" w:rsidRDefault="00E071C5" w:rsidP="009230C4">
      <w:pPr>
        <w:numPr>
          <w:ilvl w:val="0"/>
          <w:numId w:val="1"/>
        </w:numPr>
        <w:spacing w:after="0" w:line="240" w:lineRule="auto"/>
        <w:jc w:val="both"/>
        <w:rPr>
          <w:rFonts w:ascii="Times New Roman" w:hAnsi="Times New Roman"/>
        </w:rPr>
      </w:pPr>
      <w:r w:rsidRPr="00E071C5">
        <w:rPr>
          <w:rFonts w:ascii="Times New Roman" w:hAnsi="Times New Roman"/>
        </w:rPr>
        <w:t>Channel rehabilitation, maintenance and enhancement efforts to improve conveyance and habitat in channel sections bet</w:t>
      </w:r>
      <w:r w:rsidR="009230C4">
        <w:rPr>
          <w:rFonts w:ascii="Times New Roman" w:hAnsi="Times New Roman"/>
        </w:rPr>
        <w:t>ween Kingsley Dam and Columbus.</w:t>
      </w:r>
    </w:p>
    <w:p w14:paraId="1E0E8CDB" w14:textId="77777777" w:rsidR="000650CE" w:rsidRPr="009230C4" w:rsidRDefault="000650CE" w:rsidP="000650CE">
      <w:pPr>
        <w:spacing w:after="0" w:line="240" w:lineRule="auto"/>
        <w:jc w:val="both"/>
        <w:rPr>
          <w:rFonts w:ascii="Times New Roman" w:hAnsi="Times New Roman"/>
        </w:rPr>
      </w:pPr>
    </w:p>
    <w:p w14:paraId="2814EF24" w14:textId="77777777" w:rsidR="00E071C5" w:rsidRPr="00E071C5" w:rsidRDefault="00E071C5" w:rsidP="009230C4">
      <w:pPr>
        <w:spacing w:after="0" w:line="240" w:lineRule="auto"/>
        <w:jc w:val="both"/>
        <w:rPr>
          <w:rFonts w:ascii="Times New Roman" w:hAnsi="Times New Roman"/>
        </w:rPr>
      </w:pPr>
      <w:r w:rsidRPr="00E071C5">
        <w:rPr>
          <w:rFonts w:ascii="Times New Roman" w:hAnsi="Times New Roman"/>
          <w:b/>
        </w:rPr>
        <w:t>Notes on Costs</w:t>
      </w:r>
    </w:p>
    <w:p w14:paraId="4626EFE6" w14:textId="77777777" w:rsidR="00E071C5" w:rsidRPr="00E071C5" w:rsidRDefault="00E071C5" w:rsidP="00E071C5">
      <w:pPr>
        <w:spacing w:after="0" w:line="240" w:lineRule="auto"/>
        <w:jc w:val="both"/>
        <w:rPr>
          <w:rFonts w:ascii="Times New Roman" w:hAnsi="Times New Roman"/>
        </w:rPr>
      </w:pPr>
      <w:r w:rsidRPr="00E071C5">
        <w:rPr>
          <w:rFonts w:ascii="Times New Roman" w:hAnsi="Times New Roman"/>
        </w:rPr>
        <w:t>Specific expenditures will require authorization of Finance Committee.</w:t>
      </w:r>
    </w:p>
    <w:p w14:paraId="5ECE30C1" w14:textId="77777777" w:rsidR="00E071C5" w:rsidRPr="00E071C5" w:rsidRDefault="00E071C5" w:rsidP="00E071C5">
      <w:pPr>
        <w:spacing w:after="0" w:line="240" w:lineRule="auto"/>
        <w:jc w:val="both"/>
        <w:rPr>
          <w:rFonts w:ascii="Times New Roman" w:hAnsi="Times New Roman"/>
          <w:b/>
        </w:rPr>
      </w:pPr>
    </w:p>
    <w:p w14:paraId="27315307" w14:textId="77777777" w:rsidR="00E071C5" w:rsidRPr="00E071C5" w:rsidRDefault="00E071C5" w:rsidP="00E071C5">
      <w:pPr>
        <w:spacing w:after="0" w:line="240" w:lineRule="auto"/>
        <w:jc w:val="both"/>
        <w:rPr>
          <w:rFonts w:ascii="Times New Roman" w:hAnsi="Times New Roman"/>
          <w:b/>
        </w:rPr>
      </w:pPr>
      <w:r w:rsidRPr="00E071C5">
        <w:rPr>
          <w:rFonts w:ascii="Times New Roman" w:hAnsi="Times New Roman"/>
          <w:b/>
        </w:rPr>
        <w:t>Budget</w:t>
      </w:r>
    </w:p>
    <w:p w14:paraId="2A4AF123" w14:textId="455A11A2" w:rsidR="00E071C5" w:rsidRPr="00E071C5" w:rsidRDefault="000650CE" w:rsidP="00E071C5">
      <w:pPr>
        <w:spacing w:after="0" w:line="240" w:lineRule="auto"/>
        <w:jc w:val="both"/>
        <w:rPr>
          <w:rFonts w:ascii="Times New Roman" w:hAnsi="Times New Roman"/>
          <w:b/>
        </w:rPr>
      </w:pPr>
      <w:r w:rsidRPr="000650CE">
        <w:rPr>
          <w:noProof/>
        </w:rPr>
        <w:drawing>
          <wp:inline distT="0" distB="0" distL="0" distR="0" wp14:anchorId="05E7B068" wp14:editId="037D7E5E">
            <wp:extent cx="5943600" cy="1135774"/>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1135774"/>
                    </a:xfrm>
                    <a:prstGeom prst="rect">
                      <a:avLst/>
                    </a:prstGeom>
                    <a:noFill/>
                    <a:ln>
                      <a:noFill/>
                    </a:ln>
                  </pic:spPr>
                </pic:pic>
              </a:graphicData>
            </a:graphic>
          </wp:inline>
        </w:drawing>
      </w:r>
    </w:p>
    <w:p w14:paraId="18118B08" w14:textId="77777777" w:rsidR="00E071C5" w:rsidRPr="00E071C5" w:rsidRDefault="00E071C5" w:rsidP="00E071C5">
      <w:pPr>
        <w:spacing w:after="0" w:line="240" w:lineRule="auto"/>
        <w:rPr>
          <w:rFonts w:ascii="Times New Roman" w:hAnsi="Times New Roman"/>
          <w:sz w:val="20"/>
        </w:rPr>
      </w:pPr>
      <w:r w:rsidRPr="00E071C5">
        <w:rPr>
          <w:rFonts w:ascii="Times New Roman" w:hAnsi="Times New Roman"/>
          <w:sz w:val="20"/>
        </w:rPr>
        <w:t>Notes: ‘Apprvd’ means approved budget. Values from 2007-201</w:t>
      </w:r>
      <w:r w:rsidR="008C73BB">
        <w:rPr>
          <w:rFonts w:ascii="Times New Roman" w:hAnsi="Times New Roman"/>
          <w:sz w:val="20"/>
        </w:rPr>
        <w:t>8</w:t>
      </w:r>
      <w:r w:rsidRPr="00E071C5">
        <w:rPr>
          <w:rFonts w:ascii="Times New Roman" w:hAnsi="Times New Roman"/>
          <w:sz w:val="20"/>
        </w:rPr>
        <w:t xml:space="preserve"> in thousands of dollars; 201</w:t>
      </w:r>
      <w:r w:rsidR="008C73BB">
        <w:rPr>
          <w:rFonts w:ascii="Times New Roman" w:hAnsi="Times New Roman"/>
          <w:sz w:val="20"/>
        </w:rPr>
        <w:t>9</w:t>
      </w:r>
      <w:r w:rsidRPr="00E071C5">
        <w:rPr>
          <w:rFonts w:ascii="Times New Roman" w:hAnsi="Times New Roman"/>
          <w:sz w:val="20"/>
        </w:rPr>
        <w:t xml:space="preserve"> estimated budget in dollars. </w:t>
      </w:r>
      <w:r w:rsidRPr="00E071C5">
        <w:rPr>
          <w:rFonts w:ascii="Times New Roman" w:hAnsi="Times New Roman"/>
          <w:sz w:val="20"/>
          <w:vertAlign w:val="superscript"/>
        </w:rPr>
        <w:t xml:space="preserve">* </w:t>
      </w:r>
      <w:r w:rsidRPr="00E071C5">
        <w:rPr>
          <w:rFonts w:ascii="Times New Roman" w:hAnsi="Times New Roman"/>
          <w:sz w:val="20"/>
        </w:rPr>
        <w:t>Matching funds in a cost-share program with Platte River Management and Enhancement partners.</w:t>
      </w:r>
      <w:r w:rsidRPr="00E071C5">
        <w:rPr>
          <w:rFonts w:ascii="Times New Roman" w:hAnsi="Times New Roman"/>
          <w:highlight w:val="yellow"/>
        </w:rPr>
        <w:br w:type="page"/>
      </w:r>
    </w:p>
    <w:p w14:paraId="740F7809" w14:textId="77777777" w:rsidR="00E071C5" w:rsidRPr="00E071C5" w:rsidRDefault="00E071C5" w:rsidP="00E071C5">
      <w:pPr>
        <w:spacing w:after="0" w:line="240" w:lineRule="auto"/>
        <w:rPr>
          <w:rFonts w:ascii="Times New Roman" w:hAnsi="Times New Roman"/>
          <w:b/>
          <w:highlight w:val="yellow"/>
        </w:rPr>
      </w:pPr>
      <w:r w:rsidRPr="00E071C5">
        <w:rPr>
          <w:rFonts w:ascii="Times New Roman" w:hAnsi="Times New Roman"/>
          <w:b/>
          <w:noProof/>
          <w:highlight w:val="yellow"/>
        </w:rPr>
        <w:lastRenderedPageBreak/>
        <mc:AlternateContent>
          <mc:Choice Requires="wps">
            <w:drawing>
              <wp:anchor distT="0" distB="0" distL="114300" distR="114300" simplePos="0" relativeHeight="251724800" behindDoc="0" locked="0" layoutInCell="1" allowOverlap="1" wp14:anchorId="4936EF8E" wp14:editId="5B90F147">
                <wp:simplePos x="0" y="0"/>
                <wp:positionH relativeFrom="margin">
                  <wp:align>right</wp:align>
                </wp:positionH>
                <wp:positionV relativeFrom="paragraph">
                  <wp:posOffset>13970</wp:posOffset>
                </wp:positionV>
                <wp:extent cx="5920740" cy="294005"/>
                <wp:effectExtent l="0" t="0" r="22860" b="10795"/>
                <wp:wrapNone/>
                <wp:docPr id="29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0740" cy="294005"/>
                        </a:xfrm>
                        <a:prstGeom prst="rect">
                          <a:avLst/>
                        </a:prstGeom>
                        <a:solidFill>
                          <a:srgbClr val="C4BC96"/>
                        </a:solidFill>
                        <a:ln w="9525">
                          <a:solidFill>
                            <a:srgbClr val="000000"/>
                          </a:solidFill>
                          <a:miter lim="800000"/>
                          <a:headEnd/>
                          <a:tailEnd/>
                        </a:ln>
                      </wps:spPr>
                      <wps:txbx>
                        <w:txbxContent>
                          <w:p w14:paraId="44D4D786" w14:textId="77777777" w:rsidR="00E55921" w:rsidRPr="00C132CB" w:rsidRDefault="00E55921" w:rsidP="00E071C5">
                            <w:pPr>
                              <w:spacing w:line="240" w:lineRule="auto"/>
                              <w:jc w:val="center"/>
                              <w:rPr>
                                <w:rFonts w:ascii="Arial Black" w:hAnsi="Arial Black"/>
                                <w:b/>
                              </w:rPr>
                            </w:pPr>
                            <w:r w:rsidRPr="00C132CB">
                              <w:rPr>
                                <w:rFonts w:ascii="Arial Black" w:hAnsi="Arial Black"/>
                                <w:b/>
                              </w:rPr>
                              <w:t xml:space="preserve">PROGRAM TASK &amp; ID:  </w:t>
                            </w:r>
                            <w:r w:rsidRPr="00D915DD">
                              <w:rPr>
                                <w:rFonts w:ascii="Arial Black" w:hAnsi="Arial Black"/>
                                <w:b/>
                              </w:rPr>
                              <w:t>WP-4</w:t>
                            </w:r>
                            <w:r>
                              <w:rPr>
                                <w:rFonts w:ascii="Arial Black" w:hAnsi="Arial Black"/>
                                <w:b/>
                              </w:rPr>
                              <w:t xml:space="preserve"> (a-j)</w:t>
                            </w:r>
                            <w:r w:rsidRPr="00D915DD">
                              <w:rPr>
                                <w:rFonts w:ascii="Arial Black" w:hAnsi="Arial Black"/>
                                <w:b/>
                              </w:rPr>
                              <w:t>.  Water Action Plan</w:t>
                            </w:r>
                          </w:p>
                          <w:p w14:paraId="345CF870" w14:textId="77777777" w:rsidR="00E55921" w:rsidRDefault="00E55921" w:rsidP="00E071C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36EF8E" id="_x0000_s1027" type="#_x0000_t202" style="position:absolute;margin-left:415pt;margin-top:1.1pt;width:466.2pt;height:23.15pt;z-index:2517248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" fillcolor="#c4bc96">
                <v:textbox>
                  <w:txbxContent>
                    <w:p w14:paraId="44D4D786" w14:textId="77777777" w:rsidR="00E55921" w:rsidRPr="00C132CB" w:rsidRDefault="00E55921" w:rsidP="00E071C5">
                      <w:pPr>
                        <w:spacing w:line="240" w:lineRule="auto"/>
                        <w:jc w:val="center"/>
                        <w:rPr>
                          <w:rFonts w:ascii="Arial Black" w:hAnsi="Arial Black"/>
                          <w:b/>
                        </w:rPr>
                      </w:pPr>
                      <w:r w:rsidRPr="00C132CB">
                        <w:rPr>
                          <w:rFonts w:ascii="Arial Black" w:hAnsi="Arial Black"/>
                          <w:b/>
                        </w:rPr>
                        <w:t xml:space="preserve">PROGRAM TASK &amp; ID:  </w:t>
                      </w:r>
                      <w:r w:rsidRPr="00D915DD">
                        <w:rPr>
                          <w:rFonts w:ascii="Arial Black" w:hAnsi="Arial Black"/>
                          <w:b/>
                        </w:rPr>
                        <w:t>WP-4</w:t>
                      </w:r>
                      <w:r>
                        <w:rPr>
                          <w:rFonts w:ascii="Arial Black" w:hAnsi="Arial Black"/>
                          <w:b/>
                        </w:rPr>
                        <w:t xml:space="preserve"> (a-j)</w:t>
                      </w:r>
                      <w:r w:rsidRPr="00D915DD">
                        <w:rPr>
                          <w:rFonts w:ascii="Arial Black" w:hAnsi="Arial Black"/>
                          <w:b/>
                        </w:rPr>
                        <w:t>.  Water Action Plan</w:t>
                      </w:r>
                    </w:p>
                    <w:p w14:paraId="345CF870" w14:textId="77777777" w:rsidR="00E55921" w:rsidRDefault="00E55921" w:rsidP="00E071C5"/>
                  </w:txbxContent>
                </v:textbox>
                <w10:wrap anchorx="margin"/>
              </v:shape>
            </w:pict>
          </mc:Fallback>
        </mc:AlternateContent>
      </w:r>
    </w:p>
    <w:p w14:paraId="107CF213" w14:textId="77777777" w:rsidR="00E071C5" w:rsidRPr="00E071C5" w:rsidRDefault="00E071C5" w:rsidP="00E071C5">
      <w:pPr>
        <w:spacing w:after="0" w:line="240" w:lineRule="auto"/>
        <w:jc w:val="center"/>
        <w:rPr>
          <w:rFonts w:ascii="Times New Roman" w:hAnsi="Times New Roman"/>
          <w:b/>
          <w:highlight w:val="yellow"/>
        </w:rPr>
      </w:pPr>
    </w:p>
    <w:p w14:paraId="245F7FAC" w14:textId="2605B57B" w:rsidR="00E071C5" w:rsidRPr="00E071C5" w:rsidRDefault="00E071C5" w:rsidP="00E071C5">
      <w:pPr>
        <w:spacing w:after="0" w:line="240" w:lineRule="auto"/>
        <w:rPr>
          <w:rFonts w:ascii="Times New Roman" w:hAnsi="Times New Roman"/>
          <w:b/>
        </w:rPr>
      </w:pPr>
    </w:p>
    <w:p w14:paraId="7EB1A8DF" w14:textId="440FF2F8" w:rsidR="00E071C5" w:rsidRPr="00E071C5" w:rsidRDefault="008D0B17" w:rsidP="00E071C5">
      <w:pPr>
        <w:spacing w:after="0" w:line="240" w:lineRule="auto"/>
        <w:rPr>
          <w:rFonts w:ascii="Times New Roman" w:hAnsi="Times New Roman"/>
          <w:b/>
        </w:rPr>
      </w:pPr>
      <w:r w:rsidRPr="008D0B17">
        <w:rPr>
          <w:noProof/>
        </w:rPr>
        <w:drawing>
          <wp:anchor distT="0" distB="0" distL="114300" distR="114300" simplePos="0" relativeHeight="251747328" behindDoc="0" locked="0" layoutInCell="1" allowOverlap="1" wp14:anchorId="0DC2BA74" wp14:editId="710DD6C0">
            <wp:simplePos x="0" y="0"/>
            <wp:positionH relativeFrom="margin">
              <wp:posOffset>3692525</wp:posOffset>
            </wp:positionH>
            <wp:positionV relativeFrom="paragraph">
              <wp:posOffset>8255</wp:posOffset>
            </wp:positionV>
            <wp:extent cx="2251075" cy="24574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51075" cy="2457450"/>
                    </a:xfrm>
                    <a:prstGeom prst="rect">
                      <a:avLst/>
                    </a:prstGeom>
                    <a:noFill/>
                    <a:ln>
                      <a:noFill/>
                    </a:ln>
                  </pic:spPr>
                </pic:pic>
              </a:graphicData>
            </a:graphic>
            <wp14:sizeRelH relativeFrom="page">
              <wp14:pctWidth>0</wp14:pctWidth>
            </wp14:sizeRelH>
            <wp14:sizeRelV relativeFrom="page">
              <wp14:pctHeight>0</wp14:pctHeight>
            </wp14:sizeRelV>
          </wp:anchor>
        </w:drawing>
      </w:r>
      <w:r w:rsidR="00E071C5" w:rsidRPr="00E071C5">
        <w:rPr>
          <w:rFonts w:ascii="Times New Roman" w:hAnsi="Times New Roman"/>
          <w:b/>
        </w:rPr>
        <w:t xml:space="preserve">Program First Increment Timeline </w:t>
      </w:r>
    </w:p>
    <w:p w14:paraId="00A8667B" w14:textId="75A8E6BC" w:rsidR="00E071C5" w:rsidRPr="00E071C5" w:rsidRDefault="00E071C5" w:rsidP="00E071C5">
      <w:pPr>
        <w:spacing w:after="0" w:line="240" w:lineRule="auto"/>
        <w:rPr>
          <w:rFonts w:ascii="Times New Roman" w:hAnsi="Times New Roman"/>
        </w:rPr>
      </w:pPr>
      <w:r w:rsidRPr="00E071C5">
        <w:rPr>
          <w:rFonts w:ascii="Times New Roman" w:hAnsi="Times New Roman"/>
        </w:rPr>
        <w:t>Annual</w:t>
      </w:r>
      <w:r w:rsidR="000F18E0" w:rsidRPr="000F18E0">
        <w:rPr>
          <w:rFonts w:ascii="Times New Roman" w:hAnsi="Times New Roman"/>
        </w:rPr>
        <w:t xml:space="preserve"> </w:t>
      </w:r>
    </w:p>
    <w:p w14:paraId="57702CB6" w14:textId="06809336" w:rsidR="00E071C5" w:rsidRPr="00E071C5" w:rsidRDefault="00E071C5" w:rsidP="00E071C5">
      <w:pPr>
        <w:spacing w:after="0" w:line="240" w:lineRule="auto"/>
        <w:rPr>
          <w:rFonts w:ascii="Times New Roman" w:hAnsi="Times New Roman"/>
        </w:rPr>
      </w:pPr>
    </w:p>
    <w:p w14:paraId="05702C85" w14:textId="77777777" w:rsidR="00E071C5" w:rsidRPr="00E071C5" w:rsidRDefault="00E071C5" w:rsidP="00E071C5">
      <w:pPr>
        <w:spacing w:after="0" w:line="240" w:lineRule="auto"/>
        <w:rPr>
          <w:rFonts w:ascii="Times New Roman" w:hAnsi="Times New Roman"/>
          <w:b/>
        </w:rPr>
      </w:pPr>
      <w:r w:rsidRPr="00E071C5">
        <w:rPr>
          <w:rFonts w:ascii="Times New Roman" w:hAnsi="Times New Roman"/>
          <w:b/>
        </w:rPr>
        <w:t>FY 201</w:t>
      </w:r>
      <w:r w:rsidR="008C73BB">
        <w:rPr>
          <w:rFonts w:ascii="Times New Roman" w:hAnsi="Times New Roman"/>
          <w:b/>
        </w:rPr>
        <w:t>9</w:t>
      </w:r>
      <w:r w:rsidRPr="00E071C5">
        <w:rPr>
          <w:rFonts w:ascii="Times New Roman" w:hAnsi="Times New Roman"/>
          <w:b/>
        </w:rPr>
        <w:t xml:space="preserve"> Start Date</w:t>
      </w:r>
    </w:p>
    <w:p w14:paraId="3B68A68F" w14:textId="77777777" w:rsidR="00E071C5" w:rsidRPr="00E071C5" w:rsidRDefault="00E071C5" w:rsidP="00E071C5">
      <w:pPr>
        <w:spacing w:after="0" w:line="240" w:lineRule="auto"/>
        <w:rPr>
          <w:rFonts w:ascii="Times New Roman" w:hAnsi="Times New Roman"/>
        </w:rPr>
      </w:pPr>
      <w:r w:rsidRPr="00E071C5">
        <w:rPr>
          <w:rFonts w:ascii="Times New Roman" w:hAnsi="Times New Roman"/>
        </w:rPr>
        <w:t>January 1, 201</w:t>
      </w:r>
      <w:r w:rsidR="008C73BB">
        <w:rPr>
          <w:rFonts w:ascii="Times New Roman" w:hAnsi="Times New Roman"/>
        </w:rPr>
        <w:t>9</w:t>
      </w:r>
    </w:p>
    <w:p w14:paraId="38CA974A" w14:textId="77777777" w:rsidR="00E071C5" w:rsidRPr="00E071C5" w:rsidRDefault="00E071C5" w:rsidP="00E071C5">
      <w:pPr>
        <w:spacing w:after="0" w:line="240" w:lineRule="auto"/>
        <w:rPr>
          <w:rFonts w:ascii="Times New Roman" w:hAnsi="Times New Roman"/>
          <w:b/>
        </w:rPr>
      </w:pPr>
    </w:p>
    <w:p w14:paraId="4F1AB578" w14:textId="77777777" w:rsidR="00E071C5" w:rsidRPr="00E071C5" w:rsidRDefault="00E071C5" w:rsidP="00E071C5">
      <w:pPr>
        <w:spacing w:after="0" w:line="240" w:lineRule="auto"/>
        <w:rPr>
          <w:rFonts w:ascii="Times New Roman" w:hAnsi="Times New Roman"/>
          <w:b/>
        </w:rPr>
      </w:pPr>
      <w:r w:rsidRPr="00E071C5">
        <w:rPr>
          <w:rFonts w:ascii="Times New Roman" w:hAnsi="Times New Roman"/>
          <w:b/>
        </w:rPr>
        <w:t>FY 201</w:t>
      </w:r>
      <w:r w:rsidR="008C73BB">
        <w:rPr>
          <w:rFonts w:ascii="Times New Roman" w:hAnsi="Times New Roman"/>
          <w:b/>
        </w:rPr>
        <w:t>9</w:t>
      </w:r>
      <w:r w:rsidRPr="00E071C5">
        <w:rPr>
          <w:rFonts w:ascii="Times New Roman" w:hAnsi="Times New Roman"/>
          <w:b/>
        </w:rPr>
        <w:t xml:space="preserve"> End Date</w:t>
      </w:r>
    </w:p>
    <w:p w14:paraId="4EB0904A" w14:textId="77777777" w:rsidR="00E071C5" w:rsidRPr="00E071C5" w:rsidRDefault="00E071C5" w:rsidP="00E071C5">
      <w:pPr>
        <w:spacing w:after="0" w:line="240" w:lineRule="auto"/>
        <w:rPr>
          <w:rFonts w:ascii="Times New Roman" w:hAnsi="Times New Roman"/>
        </w:rPr>
      </w:pPr>
      <w:r w:rsidRPr="00E071C5">
        <w:rPr>
          <w:rFonts w:ascii="Times New Roman" w:hAnsi="Times New Roman"/>
        </w:rPr>
        <w:t>December 31, 201</w:t>
      </w:r>
      <w:r w:rsidR="008C73BB">
        <w:rPr>
          <w:rFonts w:ascii="Times New Roman" w:hAnsi="Times New Roman"/>
        </w:rPr>
        <w:t>9</w:t>
      </w:r>
    </w:p>
    <w:p w14:paraId="669C3C99" w14:textId="77777777" w:rsidR="00E071C5" w:rsidRPr="00E071C5" w:rsidRDefault="00E071C5" w:rsidP="00E071C5">
      <w:pPr>
        <w:spacing w:after="0" w:line="240" w:lineRule="auto"/>
        <w:rPr>
          <w:rFonts w:ascii="Times New Roman" w:hAnsi="Times New Roman"/>
          <w:b/>
        </w:rPr>
      </w:pPr>
    </w:p>
    <w:p w14:paraId="12CDB1FF" w14:textId="77777777" w:rsidR="00E071C5" w:rsidRPr="00E071C5" w:rsidRDefault="00E071C5" w:rsidP="00E071C5">
      <w:pPr>
        <w:spacing w:after="0" w:line="240" w:lineRule="auto"/>
        <w:rPr>
          <w:rFonts w:ascii="Times New Roman" w:hAnsi="Times New Roman"/>
          <w:b/>
        </w:rPr>
      </w:pPr>
      <w:r w:rsidRPr="00E071C5">
        <w:rPr>
          <w:rFonts w:ascii="Times New Roman" w:hAnsi="Times New Roman"/>
          <w:b/>
        </w:rPr>
        <w:t>Task Completed by</w:t>
      </w:r>
    </w:p>
    <w:p w14:paraId="78323323" w14:textId="77777777" w:rsidR="00E071C5" w:rsidRPr="00E071C5" w:rsidRDefault="00E071C5" w:rsidP="00E071C5">
      <w:pPr>
        <w:spacing w:after="0" w:line="240" w:lineRule="auto"/>
        <w:rPr>
          <w:rFonts w:ascii="Times New Roman" w:hAnsi="Times New Roman"/>
        </w:rPr>
      </w:pPr>
      <w:r w:rsidRPr="00E071C5">
        <w:rPr>
          <w:rFonts w:ascii="Times New Roman" w:hAnsi="Times New Roman"/>
        </w:rPr>
        <w:t>EDO; Contractor</w:t>
      </w:r>
    </w:p>
    <w:p w14:paraId="38E0CC10" w14:textId="77777777" w:rsidR="00E071C5" w:rsidRPr="00E071C5" w:rsidRDefault="00E071C5" w:rsidP="00E071C5">
      <w:pPr>
        <w:spacing w:after="0" w:line="240" w:lineRule="auto"/>
        <w:rPr>
          <w:rFonts w:ascii="Times New Roman" w:hAnsi="Times New Roman"/>
          <w:b/>
        </w:rPr>
      </w:pPr>
    </w:p>
    <w:p w14:paraId="23014F84" w14:textId="77777777" w:rsidR="00E071C5" w:rsidRPr="00E071C5" w:rsidRDefault="00E071C5" w:rsidP="00E071C5">
      <w:pPr>
        <w:spacing w:after="0" w:line="240" w:lineRule="auto"/>
        <w:rPr>
          <w:rFonts w:ascii="Times New Roman" w:hAnsi="Times New Roman"/>
          <w:b/>
        </w:rPr>
      </w:pPr>
      <w:r w:rsidRPr="00E071C5">
        <w:rPr>
          <w:rFonts w:ascii="Times New Roman" w:hAnsi="Times New Roman"/>
          <w:b/>
        </w:rPr>
        <w:t>Task Location</w:t>
      </w:r>
    </w:p>
    <w:p w14:paraId="04543C4B" w14:textId="77777777" w:rsidR="00E071C5" w:rsidRPr="00E071C5" w:rsidRDefault="00E071C5" w:rsidP="00E071C5">
      <w:pPr>
        <w:spacing w:after="0" w:line="240" w:lineRule="auto"/>
        <w:rPr>
          <w:rFonts w:ascii="Times New Roman" w:hAnsi="Times New Roman"/>
        </w:rPr>
      </w:pPr>
      <w:r w:rsidRPr="00E071C5">
        <w:rPr>
          <w:rFonts w:ascii="Times New Roman" w:hAnsi="Times New Roman"/>
        </w:rPr>
        <w:t>ED Offices; Contractor Offices; Nebraska, Colorado, Wyoming</w:t>
      </w:r>
    </w:p>
    <w:p w14:paraId="2E99CBB5" w14:textId="77777777" w:rsidR="00E071C5" w:rsidRPr="00E071C5" w:rsidRDefault="00E071C5" w:rsidP="00E071C5">
      <w:pPr>
        <w:spacing w:after="0" w:line="240" w:lineRule="auto"/>
        <w:rPr>
          <w:rFonts w:ascii="Times New Roman" w:hAnsi="Times New Roman"/>
        </w:rPr>
      </w:pPr>
    </w:p>
    <w:p w14:paraId="5D28BD03" w14:textId="77777777" w:rsidR="00E071C5" w:rsidRPr="00EB67BC" w:rsidRDefault="00E071C5" w:rsidP="00E071C5">
      <w:pPr>
        <w:spacing w:after="0" w:line="240" w:lineRule="auto"/>
        <w:rPr>
          <w:rFonts w:ascii="Times New Roman" w:hAnsi="Times New Roman"/>
          <w:b/>
        </w:rPr>
      </w:pPr>
      <w:r w:rsidRPr="00EB67BC">
        <w:rPr>
          <w:rFonts w:ascii="Times New Roman" w:hAnsi="Times New Roman"/>
          <w:b/>
        </w:rPr>
        <w:t>Task Description</w:t>
      </w:r>
    </w:p>
    <w:p w14:paraId="7EE80942" w14:textId="3569928F" w:rsidR="00E071C5" w:rsidRPr="00EB67BC" w:rsidRDefault="00E071C5" w:rsidP="00E071C5">
      <w:pPr>
        <w:spacing w:after="0" w:line="240" w:lineRule="auto"/>
        <w:jc w:val="both"/>
        <w:rPr>
          <w:rFonts w:ascii="Times New Roman" w:hAnsi="Times New Roman"/>
        </w:rPr>
      </w:pPr>
      <w:r w:rsidRPr="00EB67BC">
        <w:rPr>
          <w:rFonts w:ascii="Times New Roman" w:hAnsi="Times New Roman"/>
        </w:rPr>
        <w:t xml:space="preserve">Under WP-4, the Program intends to advance projects from the 2014 Water Action Plan Update, and/or additional new project concepts, through feasibility into full implementation. The EDO will work with the Water Advisory Committee (WAC) and associated Work Groups to evaluate the potential yield, permitting requirements, and costs associated with various projects. The potential benefits of joint project operations will also be considered. The following paragraphs provide descriptions of the anticipated sub-tasks included in the </w:t>
      </w:r>
      <w:r w:rsidR="00751802" w:rsidRPr="00EB67BC">
        <w:rPr>
          <w:rFonts w:ascii="Times New Roman" w:hAnsi="Times New Roman"/>
        </w:rPr>
        <w:t>201</w:t>
      </w:r>
      <w:r w:rsidR="00751802">
        <w:rPr>
          <w:rFonts w:ascii="Times New Roman" w:hAnsi="Times New Roman"/>
        </w:rPr>
        <w:t>9</w:t>
      </w:r>
      <w:r w:rsidR="00751802" w:rsidRPr="00EB67BC">
        <w:rPr>
          <w:rFonts w:ascii="Times New Roman" w:hAnsi="Times New Roman"/>
        </w:rPr>
        <w:t xml:space="preserve"> </w:t>
      </w:r>
      <w:r w:rsidRPr="00EB67BC">
        <w:rPr>
          <w:rFonts w:ascii="Times New Roman" w:hAnsi="Times New Roman"/>
        </w:rPr>
        <w:t>budget.</w:t>
      </w:r>
    </w:p>
    <w:p w14:paraId="26B81BC5" w14:textId="77777777" w:rsidR="00E071C5" w:rsidRPr="00EB67BC" w:rsidRDefault="00E071C5" w:rsidP="00E071C5">
      <w:pPr>
        <w:spacing w:after="0" w:line="240" w:lineRule="auto"/>
        <w:jc w:val="both"/>
        <w:rPr>
          <w:rFonts w:ascii="Times New Roman" w:hAnsi="Times New Roman"/>
        </w:rPr>
      </w:pPr>
    </w:p>
    <w:p w14:paraId="000E1289" w14:textId="77777777" w:rsidR="00E071C5" w:rsidRPr="00EB67BC" w:rsidRDefault="00E071C5" w:rsidP="00E071C5">
      <w:pPr>
        <w:spacing w:after="0" w:line="240" w:lineRule="auto"/>
        <w:rPr>
          <w:rFonts w:ascii="Times New Roman" w:hAnsi="Times New Roman"/>
        </w:rPr>
      </w:pPr>
      <w:r w:rsidRPr="00EB67BC">
        <w:rPr>
          <w:rFonts w:ascii="Times New Roman" w:hAnsi="Times New Roman"/>
          <w:u w:val="single"/>
        </w:rPr>
        <w:t>Line Item:</w:t>
      </w:r>
      <w:r w:rsidRPr="00EB67BC">
        <w:rPr>
          <w:rFonts w:ascii="Times New Roman" w:hAnsi="Times New Roman"/>
        </w:rPr>
        <w:tab/>
      </w:r>
      <w:r w:rsidRPr="00EB67BC">
        <w:rPr>
          <w:rFonts w:ascii="Times New Roman" w:hAnsi="Times New Roman"/>
          <w:b/>
        </w:rPr>
        <w:t>WP-4(b)</w:t>
      </w:r>
    </w:p>
    <w:p w14:paraId="36E9CD90" w14:textId="77777777" w:rsidR="00E071C5" w:rsidRPr="00EB67BC" w:rsidRDefault="00E071C5" w:rsidP="00E071C5">
      <w:pPr>
        <w:spacing w:after="0"/>
        <w:rPr>
          <w:rFonts w:ascii="Times New Roman" w:hAnsi="Times New Roman"/>
        </w:rPr>
      </w:pPr>
      <w:r w:rsidRPr="00EB67BC">
        <w:rPr>
          <w:rFonts w:ascii="Times New Roman" w:hAnsi="Times New Roman"/>
          <w:u w:val="single"/>
        </w:rPr>
        <w:t>Description</w:t>
      </w:r>
      <w:r w:rsidRPr="00EB67BC">
        <w:rPr>
          <w:rFonts w:ascii="Times New Roman" w:hAnsi="Times New Roman"/>
        </w:rPr>
        <w:t xml:space="preserve">: </w:t>
      </w:r>
      <w:r w:rsidRPr="00EB67BC">
        <w:rPr>
          <w:rFonts w:ascii="Times New Roman" w:hAnsi="Times New Roman"/>
        </w:rPr>
        <w:tab/>
        <w:t>Water Action Plan (Groundwater recharge)</w:t>
      </w:r>
    </w:p>
    <w:p w14:paraId="427FE534" w14:textId="236CB45F" w:rsidR="00E071C5" w:rsidRDefault="00E071C5" w:rsidP="00E071C5">
      <w:pPr>
        <w:spacing w:after="0"/>
        <w:rPr>
          <w:rFonts w:ascii="Times New Roman" w:hAnsi="Times New Roman"/>
        </w:rPr>
      </w:pPr>
      <w:r w:rsidRPr="00EB67BC">
        <w:rPr>
          <w:rFonts w:ascii="Times New Roman" w:hAnsi="Times New Roman"/>
          <w:u w:val="single"/>
        </w:rPr>
        <w:t>Estimated Cost:</w:t>
      </w:r>
      <w:r w:rsidRPr="00EB67BC">
        <w:rPr>
          <w:rFonts w:ascii="Times New Roman" w:hAnsi="Times New Roman"/>
        </w:rPr>
        <w:tab/>
        <w:t xml:space="preserve"> $</w:t>
      </w:r>
      <w:r w:rsidR="00296BAE">
        <w:rPr>
          <w:rFonts w:ascii="Times New Roman" w:hAnsi="Times New Roman"/>
        </w:rPr>
        <w:t>2,349,000</w:t>
      </w:r>
    </w:p>
    <w:p w14:paraId="38229A19" w14:textId="77777777" w:rsidR="00B315A9" w:rsidRPr="00EB67BC" w:rsidRDefault="00B315A9" w:rsidP="00E071C5">
      <w:pPr>
        <w:spacing w:after="0"/>
        <w:rPr>
          <w:rFonts w:ascii="Times New Roman" w:hAnsi="Times New Roman"/>
        </w:rPr>
      </w:pPr>
    </w:p>
    <w:p w14:paraId="092AF8F1" w14:textId="3E597CED" w:rsidR="00B315A9" w:rsidRDefault="00E071C5" w:rsidP="00E071C5">
      <w:pPr>
        <w:numPr>
          <w:ilvl w:val="0"/>
          <w:numId w:val="2"/>
        </w:numPr>
        <w:tabs>
          <w:tab w:val="left" w:pos="360"/>
        </w:tabs>
        <w:spacing w:after="0" w:line="240" w:lineRule="auto"/>
        <w:ind w:left="360"/>
        <w:jc w:val="both"/>
        <w:rPr>
          <w:rFonts w:ascii="Times New Roman" w:hAnsi="Times New Roman"/>
        </w:rPr>
      </w:pPr>
      <w:r w:rsidRPr="00EB67BC">
        <w:rPr>
          <w:rFonts w:ascii="Times New Roman" w:hAnsi="Times New Roman"/>
        </w:rPr>
        <w:t xml:space="preserve">WP-4(b) Ground Water Recharge Projects – The Phelps County Canal (CNPPID) groundwater recharge project, Elwood Reservoir (CNPPID) recharge project, groundwater recharge recapture projects and broad-scale recharge </w:t>
      </w:r>
      <w:r w:rsidR="00FD25DC">
        <w:rPr>
          <w:rFonts w:ascii="Times New Roman" w:hAnsi="Times New Roman"/>
        </w:rPr>
        <w:t>project</w:t>
      </w:r>
      <w:r w:rsidR="00FD25DC" w:rsidRPr="00EB67BC">
        <w:rPr>
          <w:rFonts w:ascii="Times New Roman" w:hAnsi="Times New Roman"/>
        </w:rPr>
        <w:t xml:space="preserve"> </w:t>
      </w:r>
      <w:r w:rsidRPr="00EB67BC">
        <w:rPr>
          <w:rFonts w:ascii="Times New Roman" w:hAnsi="Times New Roman"/>
        </w:rPr>
        <w:t xml:space="preserve">are included in this line item. </w:t>
      </w:r>
    </w:p>
    <w:p w14:paraId="46E73A89" w14:textId="21385495" w:rsidR="00C35C5C" w:rsidRDefault="008C32E9" w:rsidP="008C32E9">
      <w:pPr>
        <w:pStyle w:val="ListParagraph"/>
        <w:numPr>
          <w:ilvl w:val="1"/>
          <w:numId w:val="2"/>
        </w:numPr>
        <w:jc w:val="both"/>
        <w:rPr>
          <w:rFonts w:ascii="Times New Roman" w:hAnsi="Times New Roman"/>
        </w:rPr>
      </w:pPr>
      <w:r w:rsidRPr="008C32E9">
        <w:rPr>
          <w:rFonts w:ascii="Times New Roman" w:hAnsi="Times New Roman"/>
        </w:rPr>
        <w:t xml:space="preserve">Based on all the projects and assumptions described </w:t>
      </w:r>
      <w:r>
        <w:rPr>
          <w:rFonts w:ascii="Times New Roman" w:hAnsi="Times New Roman"/>
        </w:rPr>
        <w:t>below</w:t>
      </w:r>
      <w:r w:rsidRPr="008C32E9">
        <w:rPr>
          <w:rFonts w:ascii="Times New Roman" w:hAnsi="Times New Roman"/>
        </w:rPr>
        <w:t xml:space="preserve">, the total </w:t>
      </w:r>
      <w:r>
        <w:rPr>
          <w:rFonts w:ascii="Times New Roman" w:hAnsi="Times New Roman"/>
        </w:rPr>
        <w:t>budget for</w:t>
      </w:r>
      <w:r w:rsidRPr="008C32E9">
        <w:rPr>
          <w:rFonts w:ascii="Times New Roman" w:hAnsi="Times New Roman"/>
        </w:rPr>
        <w:t xml:space="preserve"> projects under WP-4(b) is approximately $</w:t>
      </w:r>
      <w:r w:rsidR="00296BAE">
        <w:rPr>
          <w:rFonts w:ascii="Times New Roman" w:hAnsi="Times New Roman"/>
        </w:rPr>
        <w:t>2,349,000</w:t>
      </w:r>
      <w:r w:rsidRPr="008C32E9">
        <w:rPr>
          <w:rFonts w:ascii="Times New Roman" w:hAnsi="Times New Roman"/>
        </w:rPr>
        <w:t xml:space="preserve"> for 2019. This includes the Phelps County Canal ground water recharge project ($</w:t>
      </w:r>
      <w:r>
        <w:rPr>
          <w:rFonts w:ascii="Times New Roman" w:hAnsi="Times New Roman"/>
        </w:rPr>
        <w:t>128,000</w:t>
      </w:r>
      <w:r w:rsidRPr="008C32E9">
        <w:rPr>
          <w:rFonts w:ascii="Times New Roman" w:hAnsi="Times New Roman"/>
        </w:rPr>
        <w:t>)</w:t>
      </w:r>
      <w:r>
        <w:rPr>
          <w:rFonts w:ascii="Times New Roman" w:hAnsi="Times New Roman"/>
        </w:rPr>
        <w:t>;</w:t>
      </w:r>
      <w:r w:rsidRPr="008C32E9">
        <w:rPr>
          <w:rFonts w:ascii="Times New Roman" w:hAnsi="Times New Roman"/>
        </w:rPr>
        <w:t xml:space="preserve"> recharge in Elwood Reservoir ($</w:t>
      </w:r>
      <w:r>
        <w:rPr>
          <w:rFonts w:ascii="Times New Roman" w:hAnsi="Times New Roman"/>
        </w:rPr>
        <w:t>582,000</w:t>
      </w:r>
      <w:r w:rsidRPr="008C32E9">
        <w:rPr>
          <w:rFonts w:ascii="Times New Roman" w:hAnsi="Times New Roman"/>
        </w:rPr>
        <w:t>)</w:t>
      </w:r>
      <w:r>
        <w:rPr>
          <w:rFonts w:ascii="Times New Roman" w:hAnsi="Times New Roman"/>
        </w:rPr>
        <w:t>;</w:t>
      </w:r>
      <w:r w:rsidRPr="008C32E9">
        <w:rPr>
          <w:rFonts w:ascii="Times New Roman" w:hAnsi="Times New Roman"/>
        </w:rPr>
        <w:t xml:space="preserve"> operation and maintenance of the existing Cook recapture well ($</w:t>
      </w:r>
      <w:r>
        <w:rPr>
          <w:rFonts w:ascii="Times New Roman" w:hAnsi="Times New Roman"/>
        </w:rPr>
        <w:t>5</w:t>
      </w:r>
      <w:r w:rsidRPr="008C32E9">
        <w:rPr>
          <w:rFonts w:ascii="Times New Roman" w:hAnsi="Times New Roman"/>
        </w:rPr>
        <w:t>,000)</w:t>
      </w:r>
      <w:r>
        <w:rPr>
          <w:rFonts w:ascii="Times New Roman" w:hAnsi="Times New Roman"/>
        </w:rPr>
        <w:t>;</w:t>
      </w:r>
      <w:r w:rsidRPr="008C32E9">
        <w:rPr>
          <w:rFonts w:ascii="Times New Roman" w:hAnsi="Times New Roman"/>
        </w:rPr>
        <w:t xml:space="preserve"> </w:t>
      </w:r>
      <w:r>
        <w:rPr>
          <w:rFonts w:ascii="Times New Roman" w:hAnsi="Times New Roman"/>
        </w:rPr>
        <w:t>external costs associated with the planning, design, and permitting of new recapture wells ($20,000);</w:t>
      </w:r>
      <w:r w:rsidRPr="008C32E9">
        <w:rPr>
          <w:rFonts w:ascii="Times New Roman" w:hAnsi="Times New Roman"/>
        </w:rPr>
        <w:t xml:space="preserve"> and land acquisition for future recharge </w:t>
      </w:r>
      <w:r w:rsidR="00F579A9">
        <w:rPr>
          <w:rFonts w:ascii="Times New Roman" w:hAnsi="Times New Roman"/>
        </w:rPr>
        <w:t xml:space="preserve">and recapture </w:t>
      </w:r>
      <w:r w:rsidRPr="008C32E9">
        <w:rPr>
          <w:rFonts w:ascii="Times New Roman" w:hAnsi="Times New Roman"/>
        </w:rPr>
        <w:t>projects in the Central Platte Basin ($</w:t>
      </w:r>
      <w:r w:rsidR="00296BAE">
        <w:rPr>
          <w:rFonts w:ascii="Times New Roman" w:hAnsi="Times New Roman"/>
        </w:rPr>
        <w:t>1,614,000</w:t>
      </w:r>
      <w:r w:rsidRPr="008C32E9">
        <w:rPr>
          <w:rFonts w:ascii="Times New Roman" w:hAnsi="Times New Roman"/>
        </w:rPr>
        <w:t xml:space="preserve">). </w:t>
      </w:r>
    </w:p>
    <w:p w14:paraId="3F88E5D7" w14:textId="236DB66D" w:rsidR="00E071C5" w:rsidRPr="008C32E9" w:rsidRDefault="008C32E9" w:rsidP="008C32E9">
      <w:pPr>
        <w:pStyle w:val="ListParagraph"/>
        <w:numPr>
          <w:ilvl w:val="1"/>
          <w:numId w:val="2"/>
        </w:numPr>
        <w:jc w:val="both"/>
        <w:rPr>
          <w:rFonts w:ascii="Times New Roman" w:hAnsi="Times New Roman"/>
        </w:rPr>
      </w:pPr>
      <w:r w:rsidRPr="008C32E9">
        <w:rPr>
          <w:rFonts w:ascii="Times New Roman" w:hAnsi="Times New Roman"/>
        </w:rPr>
        <w:t>The volume of water for recharge under WP-4(b) is dependent on water available during actual operations and is subject to change from the estimate provided in this document.</w:t>
      </w:r>
      <w:r>
        <w:rPr>
          <w:rFonts w:ascii="Times New Roman" w:hAnsi="Times New Roman"/>
        </w:rPr>
        <w:t xml:space="preserve">  </w:t>
      </w:r>
      <w:r w:rsidR="00E071C5" w:rsidRPr="008C32E9">
        <w:rPr>
          <w:rFonts w:ascii="Times New Roman" w:hAnsi="Times New Roman"/>
        </w:rPr>
        <w:t>Individual project descriptions are listed below.</w:t>
      </w:r>
    </w:p>
    <w:p w14:paraId="01E63CCE" w14:textId="77777777" w:rsidR="00E071C5" w:rsidRPr="00EB67BC" w:rsidRDefault="00E071C5" w:rsidP="00E071C5">
      <w:pPr>
        <w:spacing w:after="0" w:line="240" w:lineRule="auto"/>
        <w:jc w:val="both"/>
        <w:rPr>
          <w:rFonts w:ascii="Times New Roman" w:hAnsi="Times New Roman"/>
        </w:rPr>
      </w:pPr>
    </w:p>
    <w:p w14:paraId="7D0B2687" w14:textId="77777777" w:rsidR="0085665B" w:rsidRDefault="0085665B">
      <w:pPr>
        <w:spacing w:after="0" w:line="240" w:lineRule="auto"/>
        <w:rPr>
          <w:rFonts w:ascii="Times New Roman" w:hAnsi="Times New Roman"/>
          <w:u w:val="single"/>
        </w:rPr>
      </w:pPr>
      <w:r>
        <w:rPr>
          <w:rFonts w:ascii="Times New Roman" w:hAnsi="Times New Roman"/>
          <w:u w:val="single"/>
        </w:rPr>
        <w:br w:type="page"/>
      </w:r>
    </w:p>
    <w:p w14:paraId="78B75A30" w14:textId="4EF08AD7" w:rsidR="00E071C5" w:rsidRPr="00EB67BC" w:rsidRDefault="00E071C5" w:rsidP="00E071C5">
      <w:pPr>
        <w:spacing w:after="0" w:line="240" w:lineRule="auto"/>
        <w:rPr>
          <w:rFonts w:ascii="Times New Roman" w:hAnsi="Times New Roman"/>
        </w:rPr>
      </w:pPr>
      <w:r w:rsidRPr="00EB67BC">
        <w:rPr>
          <w:rFonts w:ascii="Times New Roman" w:hAnsi="Times New Roman"/>
          <w:u w:val="single"/>
        </w:rPr>
        <w:lastRenderedPageBreak/>
        <w:t>Line Item:</w:t>
      </w:r>
      <w:r w:rsidRPr="00EB67BC">
        <w:rPr>
          <w:rFonts w:ascii="Times New Roman" w:hAnsi="Times New Roman"/>
        </w:rPr>
        <w:tab/>
      </w:r>
      <w:r w:rsidRPr="00EB67BC">
        <w:rPr>
          <w:rFonts w:ascii="Times New Roman" w:hAnsi="Times New Roman"/>
          <w:b/>
        </w:rPr>
        <w:t>WP-4(b)i</w:t>
      </w:r>
    </w:p>
    <w:p w14:paraId="2D0BDBDA" w14:textId="77777777" w:rsidR="00E071C5" w:rsidRPr="00EB67BC" w:rsidRDefault="00E071C5" w:rsidP="00E071C5">
      <w:pPr>
        <w:spacing w:after="0"/>
        <w:rPr>
          <w:rFonts w:ascii="Times New Roman" w:hAnsi="Times New Roman"/>
        </w:rPr>
      </w:pPr>
      <w:r w:rsidRPr="00EB67BC">
        <w:rPr>
          <w:rFonts w:ascii="Times New Roman" w:hAnsi="Times New Roman"/>
          <w:u w:val="single"/>
        </w:rPr>
        <w:t>Description</w:t>
      </w:r>
      <w:r w:rsidRPr="00EB67BC">
        <w:rPr>
          <w:rFonts w:ascii="Times New Roman" w:hAnsi="Times New Roman"/>
        </w:rPr>
        <w:t xml:space="preserve">: </w:t>
      </w:r>
      <w:r w:rsidRPr="00EB67BC">
        <w:rPr>
          <w:rFonts w:ascii="Times New Roman" w:hAnsi="Times New Roman"/>
        </w:rPr>
        <w:tab/>
        <w:t>Water Action Plan (CNPPID system groundwater recharge projects)</w:t>
      </w:r>
    </w:p>
    <w:p w14:paraId="3AFE00B4" w14:textId="60304C3D" w:rsidR="00E071C5" w:rsidRPr="00EB67BC" w:rsidRDefault="00E071C5" w:rsidP="00E071C5">
      <w:pPr>
        <w:spacing w:after="0"/>
        <w:rPr>
          <w:rFonts w:ascii="Times New Roman" w:hAnsi="Times New Roman"/>
        </w:rPr>
      </w:pPr>
      <w:r w:rsidRPr="00EB67BC">
        <w:rPr>
          <w:rFonts w:ascii="Times New Roman" w:hAnsi="Times New Roman"/>
          <w:u w:val="single"/>
        </w:rPr>
        <w:t>Estimated Cost:</w:t>
      </w:r>
      <w:r w:rsidRPr="00EB67BC">
        <w:rPr>
          <w:rFonts w:ascii="Times New Roman" w:hAnsi="Times New Roman"/>
        </w:rPr>
        <w:tab/>
        <w:t xml:space="preserve"> $</w:t>
      </w:r>
      <w:r w:rsidR="00AF57A7">
        <w:rPr>
          <w:rFonts w:ascii="Times New Roman" w:hAnsi="Times New Roman"/>
        </w:rPr>
        <w:t>73</w:t>
      </w:r>
      <w:r w:rsidR="00FC77FA">
        <w:rPr>
          <w:rFonts w:ascii="Times New Roman" w:hAnsi="Times New Roman"/>
        </w:rPr>
        <w:t>5</w:t>
      </w:r>
      <w:r w:rsidR="00AF57A7">
        <w:rPr>
          <w:rFonts w:ascii="Times New Roman" w:hAnsi="Times New Roman"/>
        </w:rPr>
        <w:t>,000</w:t>
      </w:r>
    </w:p>
    <w:p w14:paraId="3D6DD04F" w14:textId="77777777" w:rsidR="00E071C5" w:rsidRPr="00EB67BC" w:rsidRDefault="00E071C5" w:rsidP="00E071C5">
      <w:pPr>
        <w:spacing w:after="0" w:line="240" w:lineRule="auto"/>
      </w:pPr>
    </w:p>
    <w:p w14:paraId="38DD3526" w14:textId="77777777" w:rsidR="00E071C5" w:rsidRPr="00EB67BC" w:rsidRDefault="00E071C5" w:rsidP="00E071C5">
      <w:pPr>
        <w:spacing w:after="0" w:line="240" w:lineRule="auto"/>
        <w:jc w:val="both"/>
        <w:rPr>
          <w:rFonts w:ascii="Times New Roman" w:hAnsi="Times New Roman"/>
          <w:i/>
          <w:u w:val="single"/>
        </w:rPr>
      </w:pPr>
      <w:r w:rsidRPr="00EB67BC">
        <w:rPr>
          <w:rFonts w:ascii="Times New Roman" w:hAnsi="Times New Roman"/>
          <w:i/>
          <w:u w:val="single"/>
        </w:rPr>
        <w:t xml:space="preserve">Phelps County Canal Ground Water Recharge Project </w:t>
      </w:r>
    </w:p>
    <w:p w14:paraId="194CD377" w14:textId="47324256" w:rsidR="009230C4" w:rsidRDefault="00E071C5" w:rsidP="009230C4">
      <w:pPr>
        <w:spacing w:after="0" w:line="240" w:lineRule="auto"/>
        <w:jc w:val="both"/>
        <w:rPr>
          <w:rFonts w:ascii="Times New Roman" w:hAnsi="Times New Roman"/>
        </w:rPr>
      </w:pPr>
      <w:r w:rsidRPr="00EB67BC">
        <w:rPr>
          <w:rFonts w:ascii="Times New Roman" w:hAnsi="Times New Roman"/>
        </w:rPr>
        <w:t xml:space="preserve">The Phelps County Canal groundwater recharge project </w:t>
      </w:r>
      <w:r w:rsidR="007C50EB" w:rsidRPr="00EB67BC">
        <w:rPr>
          <w:rFonts w:ascii="Times New Roman" w:hAnsi="Times New Roman"/>
        </w:rPr>
        <w:t>201</w:t>
      </w:r>
      <w:r w:rsidR="007C50EB">
        <w:rPr>
          <w:rFonts w:ascii="Times New Roman" w:hAnsi="Times New Roman"/>
        </w:rPr>
        <w:t>9</w:t>
      </w:r>
      <w:r w:rsidR="007C50EB" w:rsidRPr="00EB67BC">
        <w:rPr>
          <w:rFonts w:ascii="Times New Roman" w:hAnsi="Times New Roman"/>
        </w:rPr>
        <w:t xml:space="preserve"> </w:t>
      </w:r>
      <w:r w:rsidRPr="00EB67BC">
        <w:rPr>
          <w:rFonts w:ascii="Times New Roman" w:hAnsi="Times New Roman"/>
        </w:rPr>
        <w:t>budget will be used for the recharge operations during the winter, spring, and fall of 201</w:t>
      </w:r>
      <w:r w:rsidR="008C73BB" w:rsidRPr="00EB67BC">
        <w:rPr>
          <w:rFonts w:ascii="Times New Roman" w:hAnsi="Times New Roman"/>
        </w:rPr>
        <w:t>9</w:t>
      </w:r>
      <w:r w:rsidRPr="00EB67BC">
        <w:rPr>
          <w:rFonts w:ascii="Times New Roman" w:hAnsi="Times New Roman"/>
        </w:rPr>
        <w:t xml:space="preserve">. A Water Service Agreement with the CNPPID </w:t>
      </w:r>
      <w:r w:rsidR="007C50EB">
        <w:rPr>
          <w:rFonts w:ascii="Times New Roman" w:hAnsi="Times New Roman"/>
        </w:rPr>
        <w:t>is in place, with an expiration date of December 31, 2019</w:t>
      </w:r>
      <w:r w:rsidRPr="00EB67BC">
        <w:rPr>
          <w:rFonts w:ascii="Times New Roman" w:hAnsi="Times New Roman"/>
        </w:rPr>
        <w:t>. The anticipated 201</w:t>
      </w:r>
      <w:r w:rsidR="008C73BB" w:rsidRPr="00EB67BC">
        <w:rPr>
          <w:rFonts w:ascii="Times New Roman" w:hAnsi="Times New Roman"/>
        </w:rPr>
        <w:t>9</w:t>
      </w:r>
      <w:r w:rsidRPr="00EB67BC">
        <w:rPr>
          <w:rFonts w:ascii="Times New Roman" w:hAnsi="Times New Roman"/>
        </w:rPr>
        <w:t xml:space="preserve"> activities include continued efforts related to permitting of recharge operations as well as operation and maintenance costs associated with full-scale canal recharge. </w:t>
      </w:r>
      <w:r w:rsidR="00470A79">
        <w:rPr>
          <w:rFonts w:ascii="Times New Roman" w:hAnsi="Times New Roman"/>
        </w:rPr>
        <w:t>The CNPPID will obtain a</w:t>
      </w:r>
      <w:r w:rsidRPr="00EB67BC">
        <w:rPr>
          <w:rFonts w:ascii="Times New Roman" w:hAnsi="Times New Roman"/>
        </w:rPr>
        <w:t xml:space="preserve"> temporary permit </w:t>
      </w:r>
      <w:r w:rsidR="00470A79">
        <w:rPr>
          <w:rFonts w:ascii="Times New Roman" w:hAnsi="Times New Roman"/>
        </w:rPr>
        <w:t>to divert unappropriated excess flows for groundwater recharge</w:t>
      </w:r>
      <w:r w:rsidR="009230C4" w:rsidRPr="00EB67BC">
        <w:rPr>
          <w:rFonts w:ascii="Times New Roman" w:hAnsi="Times New Roman"/>
        </w:rPr>
        <w:t>.</w:t>
      </w:r>
    </w:p>
    <w:p w14:paraId="6E27C923" w14:textId="77777777" w:rsidR="00AF57A7" w:rsidRPr="00EB67BC" w:rsidRDefault="00AF57A7" w:rsidP="009230C4">
      <w:pPr>
        <w:spacing w:after="0" w:line="240" w:lineRule="auto"/>
        <w:jc w:val="both"/>
        <w:rPr>
          <w:rFonts w:ascii="Times New Roman" w:hAnsi="Times New Roman"/>
        </w:rPr>
      </w:pPr>
    </w:p>
    <w:p w14:paraId="33593BD8" w14:textId="4DACD208" w:rsidR="00E071C5" w:rsidRPr="00EB67BC" w:rsidRDefault="00E071C5" w:rsidP="00E071C5">
      <w:pPr>
        <w:spacing w:after="0" w:line="240" w:lineRule="auto"/>
        <w:jc w:val="both"/>
        <w:rPr>
          <w:rFonts w:ascii="Times New Roman" w:hAnsi="Times New Roman"/>
        </w:rPr>
      </w:pPr>
      <w:r w:rsidRPr="00EB67BC">
        <w:rPr>
          <w:rFonts w:ascii="Times New Roman" w:hAnsi="Times New Roman"/>
        </w:rPr>
        <w:t>The CNPPID filed for an application for a permit to appropriate excess natural streamflow for recharge operations for the Program. The permanent recharge permit applications include recharge in the Tri-County Canal, Phelps County Canal and E</w:t>
      </w:r>
      <w:r w:rsidR="006523C5">
        <w:rPr>
          <w:rFonts w:ascii="Times New Roman" w:hAnsi="Times New Roman"/>
        </w:rPr>
        <w:t>-</w:t>
      </w:r>
      <w:r w:rsidRPr="00EB67BC">
        <w:rPr>
          <w:rFonts w:ascii="Times New Roman" w:hAnsi="Times New Roman"/>
        </w:rPr>
        <w:t>65 Canal with a maximum total diversion rate of 700 cfs, or 350 cfs in the Phelps County Canal and 350 cfs in the E65 Canal. The canal capacity rates are 1,000 cfs and 350 cfs for the Phelps County Canal and the E</w:t>
      </w:r>
      <w:r w:rsidR="006523C5">
        <w:rPr>
          <w:rFonts w:ascii="Times New Roman" w:hAnsi="Times New Roman"/>
        </w:rPr>
        <w:t>-</w:t>
      </w:r>
      <w:r w:rsidRPr="00EB67BC">
        <w:rPr>
          <w:rFonts w:ascii="Times New Roman" w:hAnsi="Times New Roman"/>
        </w:rPr>
        <w:t>65 Canal, respectively. The permanent recharge permits were submitted to the NDNR in 2012 and are currently pending. The Program decided not to pursue recharge operations in the E</w:t>
      </w:r>
      <w:r w:rsidR="006523C5">
        <w:rPr>
          <w:rFonts w:ascii="Times New Roman" w:hAnsi="Times New Roman"/>
        </w:rPr>
        <w:t>-</w:t>
      </w:r>
      <w:r w:rsidRPr="00EB67BC">
        <w:rPr>
          <w:rFonts w:ascii="Times New Roman" w:hAnsi="Times New Roman"/>
        </w:rPr>
        <w:t>65 Canal due to the possibility that a significant portion of recharge accretions returns to the Republican River Basin.</w:t>
      </w:r>
      <w:r w:rsidR="006F5A84">
        <w:rPr>
          <w:rFonts w:ascii="Times New Roman" w:hAnsi="Times New Roman"/>
        </w:rPr>
        <w:t xml:space="preserve">  In the absence of permanent recharge permits, the Phelps County Canal Groundwater Recharge Project </w:t>
      </w:r>
      <w:r w:rsidR="00D11120">
        <w:rPr>
          <w:rFonts w:ascii="Times New Roman" w:hAnsi="Times New Roman"/>
        </w:rPr>
        <w:t>has operated</w:t>
      </w:r>
      <w:r w:rsidR="006F5A84">
        <w:rPr>
          <w:rFonts w:ascii="Times New Roman" w:hAnsi="Times New Roman"/>
        </w:rPr>
        <w:t xml:space="preserve"> under a succession of temporary (one-year) permits allowing a maximum diversion of 600 cfs at the headgate of the Tri-County Canal.</w:t>
      </w:r>
    </w:p>
    <w:p w14:paraId="0159AF7B" w14:textId="77777777" w:rsidR="00E071C5" w:rsidRPr="00EB67BC" w:rsidRDefault="00E071C5" w:rsidP="00E071C5">
      <w:pPr>
        <w:spacing w:after="0" w:line="240" w:lineRule="auto"/>
        <w:ind w:left="180"/>
        <w:jc w:val="both"/>
        <w:rPr>
          <w:rFonts w:ascii="Times New Roman" w:hAnsi="Times New Roman"/>
        </w:rPr>
      </w:pPr>
    </w:p>
    <w:p w14:paraId="68ADA546" w14:textId="3F3FAC72" w:rsidR="00E071C5" w:rsidRPr="00EB67BC" w:rsidRDefault="00E071C5" w:rsidP="00E071C5">
      <w:pPr>
        <w:spacing w:after="0" w:line="240" w:lineRule="auto"/>
        <w:jc w:val="both"/>
        <w:rPr>
          <w:rFonts w:ascii="Times New Roman" w:hAnsi="Times New Roman"/>
        </w:rPr>
      </w:pPr>
      <w:r w:rsidRPr="00EB67BC">
        <w:rPr>
          <w:rFonts w:ascii="Times New Roman" w:hAnsi="Times New Roman"/>
        </w:rPr>
        <w:t xml:space="preserve">The budget cost estimate for diversions into the Phelps County Canal for recharge operations is based on a rate </w:t>
      </w:r>
      <w:r w:rsidR="009715D1">
        <w:rPr>
          <w:rFonts w:ascii="Times New Roman" w:hAnsi="Times New Roman"/>
        </w:rPr>
        <w:t>of $30.98 per acre-foot</w:t>
      </w:r>
      <w:r w:rsidRPr="00EB67BC">
        <w:rPr>
          <w:rFonts w:ascii="Times New Roman" w:hAnsi="Times New Roman"/>
        </w:rPr>
        <w:t xml:space="preserve"> in </w:t>
      </w:r>
      <w:r w:rsidR="009715D1">
        <w:rPr>
          <w:rFonts w:ascii="Times New Roman" w:hAnsi="Times New Roman"/>
        </w:rPr>
        <w:t>2018 and</w:t>
      </w:r>
      <w:r w:rsidRPr="00EB67BC">
        <w:rPr>
          <w:rFonts w:ascii="Times New Roman" w:hAnsi="Times New Roman"/>
        </w:rPr>
        <w:t xml:space="preserve"> an escalation rate of 3% per year, as shown in Exhibit B of the Water Service Agreement with the CNPPID dated </w:t>
      </w:r>
      <w:r w:rsidR="009715D1">
        <w:rPr>
          <w:rFonts w:ascii="Times New Roman" w:hAnsi="Times New Roman"/>
        </w:rPr>
        <w:t>October 20, 2017</w:t>
      </w:r>
      <w:r w:rsidRPr="00EB67BC">
        <w:rPr>
          <w:rFonts w:ascii="Times New Roman" w:hAnsi="Times New Roman"/>
        </w:rPr>
        <w:t>. The cost of water delivered into Phelps County Canal for groundwater recharge in calendar year 201</w:t>
      </w:r>
      <w:r w:rsidR="008C73BB" w:rsidRPr="00EB67BC">
        <w:rPr>
          <w:rFonts w:ascii="Times New Roman" w:hAnsi="Times New Roman"/>
        </w:rPr>
        <w:t>9</w:t>
      </w:r>
      <w:r w:rsidRPr="00EB67BC">
        <w:rPr>
          <w:rFonts w:ascii="Times New Roman" w:hAnsi="Times New Roman"/>
        </w:rPr>
        <w:t xml:space="preserve"> is expected to be $</w:t>
      </w:r>
      <w:r w:rsidR="009715D1">
        <w:rPr>
          <w:rFonts w:ascii="Times New Roman" w:hAnsi="Times New Roman"/>
        </w:rPr>
        <w:t>31.91</w:t>
      </w:r>
      <w:r w:rsidRPr="00EB67BC">
        <w:rPr>
          <w:rFonts w:ascii="Times New Roman" w:hAnsi="Times New Roman"/>
        </w:rPr>
        <w:t xml:space="preserve"> per acre-foot. The CNPPID intends to divert excess flows into the canal up to the check structure at Mile Post 13.3, as in previous years. Checking the canal allows excess flows to be held in the canal and seep into the alluvial aquifer and accrete to the Platte River.</w:t>
      </w:r>
    </w:p>
    <w:p w14:paraId="68AA52FC" w14:textId="77777777" w:rsidR="00E071C5" w:rsidRPr="00EB67BC" w:rsidRDefault="00E071C5" w:rsidP="00E071C5">
      <w:pPr>
        <w:spacing w:after="0" w:line="240" w:lineRule="auto"/>
        <w:ind w:left="180"/>
        <w:jc w:val="both"/>
        <w:rPr>
          <w:rFonts w:ascii="Times New Roman" w:hAnsi="Times New Roman"/>
        </w:rPr>
      </w:pPr>
    </w:p>
    <w:p w14:paraId="67C4850D" w14:textId="68562013" w:rsidR="00942639" w:rsidRDefault="00E071C5" w:rsidP="00E071C5">
      <w:pPr>
        <w:spacing w:after="0" w:line="240" w:lineRule="auto"/>
        <w:jc w:val="both"/>
        <w:rPr>
          <w:rFonts w:ascii="Times New Roman" w:hAnsi="Times New Roman"/>
        </w:rPr>
      </w:pPr>
      <w:r w:rsidRPr="00EB67BC">
        <w:rPr>
          <w:rFonts w:ascii="Times New Roman" w:hAnsi="Times New Roman"/>
        </w:rPr>
        <w:t>The score for the Phelps County Canal groundwater recharge project was accepted by the GC in 2013, based on a 50% interest in the project; the GC accepted a revised score in 2016 to represent a 75% interest.  The terms of the current Water Service Agreement allocate 75% of diverted water to the Program, as measured in the flume at Mile Post 1.6 of the Phelps County Canal.</w:t>
      </w:r>
      <w:r w:rsidR="00942639">
        <w:rPr>
          <w:rFonts w:ascii="Times New Roman" w:hAnsi="Times New Roman"/>
        </w:rPr>
        <w:t xml:space="preserve">  </w:t>
      </w:r>
      <w:r w:rsidRPr="00EB67BC">
        <w:rPr>
          <w:rFonts w:ascii="Times New Roman" w:hAnsi="Times New Roman"/>
        </w:rPr>
        <w:t xml:space="preserve">  </w:t>
      </w:r>
    </w:p>
    <w:p w14:paraId="4FD46038" w14:textId="77777777" w:rsidR="00942639" w:rsidRDefault="00942639" w:rsidP="00E071C5">
      <w:pPr>
        <w:spacing w:after="0" w:line="240" w:lineRule="auto"/>
        <w:jc w:val="both"/>
        <w:rPr>
          <w:rFonts w:ascii="Times New Roman" w:hAnsi="Times New Roman"/>
        </w:rPr>
      </w:pPr>
    </w:p>
    <w:p w14:paraId="693E69B5" w14:textId="6C14FE95" w:rsidR="00E071C5" w:rsidRPr="00EB67BC" w:rsidRDefault="00EE5384" w:rsidP="00E071C5">
      <w:pPr>
        <w:spacing w:after="0" w:line="240" w:lineRule="auto"/>
        <w:jc w:val="both"/>
        <w:rPr>
          <w:rFonts w:ascii="Times New Roman" w:hAnsi="Times New Roman"/>
        </w:rPr>
      </w:pPr>
      <w:r>
        <w:rPr>
          <w:rFonts w:ascii="Times New Roman" w:hAnsi="Times New Roman"/>
        </w:rPr>
        <w:t>From 2013 through 2017</w:t>
      </w:r>
      <w:r w:rsidR="00E071C5" w:rsidRPr="00EB67BC">
        <w:rPr>
          <w:rFonts w:ascii="Times New Roman" w:hAnsi="Times New Roman"/>
        </w:rPr>
        <w:t>, diversions into the Phelps County Canal for the Program ranged from 1,173 acre-feet to 6,033 acre-feet</w:t>
      </w:r>
      <w:r w:rsidR="00D25C01">
        <w:rPr>
          <w:rFonts w:ascii="Times New Roman" w:hAnsi="Times New Roman"/>
        </w:rPr>
        <w:t xml:space="preserve">, with an average of </w:t>
      </w:r>
      <w:r w:rsidR="00C75DF9">
        <w:rPr>
          <w:rFonts w:ascii="Times New Roman" w:hAnsi="Times New Roman"/>
        </w:rPr>
        <w:t>3,938 acre-feet</w:t>
      </w:r>
      <w:r w:rsidR="00E071C5" w:rsidRPr="00EB67BC">
        <w:rPr>
          <w:rFonts w:ascii="Times New Roman" w:hAnsi="Times New Roman"/>
        </w:rPr>
        <w:t>. Based on this data</w:t>
      </w:r>
      <w:r w:rsidR="00AB161F">
        <w:rPr>
          <w:rFonts w:ascii="Times New Roman" w:hAnsi="Times New Roman"/>
        </w:rPr>
        <w:t xml:space="preserve">, the EDO assumes </w:t>
      </w:r>
      <w:r w:rsidR="003E24F7">
        <w:rPr>
          <w:rFonts w:ascii="Times New Roman" w:hAnsi="Times New Roman"/>
        </w:rPr>
        <w:t xml:space="preserve">excess flow </w:t>
      </w:r>
      <w:r w:rsidR="00AB161F">
        <w:rPr>
          <w:rFonts w:ascii="Times New Roman" w:hAnsi="Times New Roman"/>
        </w:rPr>
        <w:t xml:space="preserve">diversions of </w:t>
      </w:r>
      <w:r w:rsidR="002921EA">
        <w:rPr>
          <w:rFonts w:ascii="Times New Roman" w:hAnsi="Times New Roman"/>
        </w:rPr>
        <w:t>4</w:t>
      </w:r>
      <w:r w:rsidR="00E071C5" w:rsidRPr="00EB67BC">
        <w:rPr>
          <w:rFonts w:ascii="Times New Roman" w:hAnsi="Times New Roman"/>
        </w:rPr>
        <w:t>,000 acre-feet for budget purposes.  The total budget for diversions into the Phelps County Canal for groundwater recharge in 201</w:t>
      </w:r>
      <w:r w:rsidR="008C73BB" w:rsidRPr="00EB67BC">
        <w:rPr>
          <w:rFonts w:ascii="Times New Roman" w:hAnsi="Times New Roman"/>
        </w:rPr>
        <w:t>9</w:t>
      </w:r>
      <w:r w:rsidR="00E071C5" w:rsidRPr="00EB67BC">
        <w:rPr>
          <w:rFonts w:ascii="Times New Roman" w:hAnsi="Times New Roman"/>
        </w:rPr>
        <w:t xml:space="preserve"> is $</w:t>
      </w:r>
      <w:r w:rsidR="00E441F3">
        <w:rPr>
          <w:rFonts w:ascii="Times New Roman" w:hAnsi="Times New Roman"/>
        </w:rPr>
        <w:t>128,000</w:t>
      </w:r>
      <w:r w:rsidR="00E071C5" w:rsidRPr="00EB67BC">
        <w:rPr>
          <w:rFonts w:ascii="Times New Roman" w:hAnsi="Times New Roman"/>
        </w:rPr>
        <w:t xml:space="preserve"> ($3</w:t>
      </w:r>
      <w:r w:rsidR="00AB161F">
        <w:rPr>
          <w:rFonts w:ascii="Times New Roman" w:hAnsi="Times New Roman"/>
        </w:rPr>
        <w:t>31.91</w:t>
      </w:r>
      <w:r w:rsidR="00E071C5" w:rsidRPr="00EB67BC">
        <w:rPr>
          <w:rFonts w:ascii="Times New Roman" w:hAnsi="Times New Roman"/>
        </w:rPr>
        <w:t xml:space="preserve"> per acre-foot × </w:t>
      </w:r>
      <w:r w:rsidR="002921EA">
        <w:rPr>
          <w:rFonts w:ascii="Times New Roman" w:hAnsi="Times New Roman"/>
        </w:rPr>
        <w:t>4</w:t>
      </w:r>
      <w:r w:rsidR="00E071C5" w:rsidRPr="00EB67BC">
        <w:rPr>
          <w:rFonts w:ascii="Times New Roman" w:hAnsi="Times New Roman"/>
        </w:rPr>
        <w:t>,000 acre-feet</w:t>
      </w:r>
      <w:r w:rsidR="00E441F3">
        <w:rPr>
          <w:rFonts w:ascii="Times New Roman" w:hAnsi="Times New Roman"/>
        </w:rPr>
        <w:t>, rounded to the nearest $1,000</w:t>
      </w:r>
      <w:r w:rsidR="00E071C5" w:rsidRPr="00EB67BC">
        <w:rPr>
          <w:rFonts w:ascii="Times New Roman" w:hAnsi="Times New Roman"/>
        </w:rPr>
        <w:t>). Actual expenditures in 201</w:t>
      </w:r>
      <w:r w:rsidR="008C73BB" w:rsidRPr="00EB67BC">
        <w:rPr>
          <w:rFonts w:ascii="Times New Roman" w:hAnsi="Times New Roman"/>
        </w:rPr>
        <w:t>9</w:t>
      </w:r>
      <w:r w:rsidR="00E071C5" w:rsidRPr="00EB67BC">
        <w:rPr>
          <w:rFonts w:ascii="Times New Roman" w:hAnsi="Times New Roman"/>
        </w:rPr>
        <w:t xml:space="preserve"> will be based on the measured deliveries into the canal for recharge operations.</w:t>
      </w:r>
    </w:p>
    <w:p w14:paraId="1A6A2EA1" w14:textId="77777777" w:rsidR="00E071C5" w:rsidRPr="00EB67BC" w:rsidRDefault="00E071C5" w:rsidP="00E071C5">
      <w:pPr>
        <w:spacing w:after="0" w:line="240" w:lineRule="auto"/>
        <w:jc w:val="both"/>
        <w:rPr>
          <w:rFonts w:ascii="Times New Roman" w:hAnsi="Times New Roman"/>
          <w:i/>
          <w:u w:val="single"/>
        </w:rPr>
      </w:pPr>
    </w:p>
    <w:p w14:paraId="768BA336" w14:textId="77777777" w:rsidR="00E071C5" w:rsidRPr="00EB67BC" w:rsidRDefault="00E071C5" w:rsidP="00E071C5">
      <w:pPr>
        <w:spacing w:after="0" w:line="240" w:lineRule="auto"/>
        <w:jc w:val="both"/>
        <w:rPr>
          <w:rFonts w:ascii="Times New Roman" w:hAnsi="Times New Roman"/>
          <w:i/>
          <w:u w:val="single"/>
        </w:rPr>
      </w:pPr>
      <w:r w:rsidRPr="00EB67BC">
        <w:rPr>
          <w:rFonts w:ascii="Times New Roman" w:hAnsi="Times New Roman"/>
          <w:i/>
          <w:u w:val="single"/>
        </w:rPr>
        <w:t>Elwood Reservoir Recharge Project</w:t>
      </w:r>
    </w:p>
    <w:p w14:paraId="66014ED1" w14:textId="0EBCCC3A" w:rsidR="00E071C5" w:rsidRPr="00EB67BC" w:rsidRDefault="00DA6B23" w:rsidP="00E071C5">
      <w:pPr>
        <w:spacing w:after="0" w:line="240" w:lineRule="auto"/>
        <w:jc w:val="both"/>
        <w:rPr>
          <w:rFonts w:ascii="Times New Roman" w:hAnsi="Times New Roman"/>
        </w:rPr>
      </w:pPr>
      <w:r>
        <w:rPr>
          <w:rFonts w:ascii="Times New Roman" w:hAnsi="Times New Roman"/>
        </w:rPr>
        <w:t>T</w:t>
      </w:r>
      <w:r w:rsidR="00E071C5" w:rsidRPr="00EB67BC">
        <w:rPr>
          <w:rFonts w:ascii="Times New Roman" w:hAnsi="Times New Roman"/>
        </w:rPr>
        <w:t xml:space="preserve">he Program intends to </w:t>
      </w:r>
      <w:r w:rsidR="00691EAC">
        <w:rPr>
          <w:rFonts w:ascii="Times New Roman" w:hAnsi="Times New Roman"/>
        </w:rPr>
        <w:t xml:space="preserve">continue </w:t>
      </w:r>
      <w:r w:rsidR="00E071C5" w:rsidRPr="00EB67BC">
        <w:rPr>
          <w:rFonts w:ascii="Times New Roman" w:hAnsi="Times New Roman"/>
        </w:rPr>
        <w:t>purchas</w:t>
      </w:r>
      <w:r w:rsidR="00691EAC">
        <w:rPr>
          <w:rFonts w:ascii="Times New Roman" w:hAnsi="Times New Roman"/>
        </w:rPr>
        <w:t>ing</w:t>
      </w:r>
      <w:r w:rsidR="00E071C5" w:rsidRPr="00EB67BC">
        <w:rPr>
          <w:rFonts w:ascii="Times New Roman" w:hAnsi="Times New Roman"/>
        </w:rPr>
        <w:t xml:space="preserve"> excess flows delivered into Elwood Reservoir in the CNPPID system for recharge in </w:t>
      </w:r>
      <w:r w:rsidR="00691EAC" w:rsidRPr="00EB67BC">
        <w:rPr>
          <w:rFonts w:ascii="Times New Roman" w:hAnsi="Times New Roman"/>
        </w:rPr>
        <w:t>201</w:t>
      </w:r>
      <w:r w:rsidR="00691EAC">
        <w:rPr>
          <w:rFonts w:ascii="Times New Roman" w:hAnsi="Times New Roman"/>
        </w:rPr>
        <w:t>9</w:t>
      </w:r>
      <w:r w:rsidR="00F93E38">
        <w:rPr>
          <w:rFonts w:ascii="Times New Roman" w:hAnsi="Times New Roman"/>
        </w:rPr>
        <w:t>, as it has done each year since 2015</w:t>
      </w:r>
      <w:r w:rsidR="00E071C5" w:rsidRPr="00EB67BC">
        <w:rPr>
          <w:rFonts w:ascii="Times New Roman" w:hAnsi="Times New Roman"/>
        </w:rPr>
        <w:t>. Elwood Reservoir is an unlined reservoir that acts as a holding basin to allow excess flows to seep and recharge the alluvial aquifer. Excess flows are delivered through the E</w:t>
      </w:r>
      <w:r w:rsidR="00D168A9">
        <w:rPr>
          <w:rFonts w:ascii="Times New Roman" w:hAnsi="Times New Roman"/>
        </w:rPr>
        <w:t>-</w:t>
      </w:r>
      <w:r w:rsidR="00E071C5" w:rsidRPr="00EB67BC">
        <w:rPr>
          <w:rFonts w:ascii="Times New Roman" w:hAnsi="Times New Roman"/>
        </w:rPr>
        <w:t>65 Canal</w:t>
      </w:r>
      <w:r w:rsidR="00315FF4">
        <w:rPr>
          <w:rFonts w:ascii="Times New Roman" w:hAnsi="Times New Roman"/>
        </w:rPr>
        <w:t xml:space="preserve"> to the Carl T. Curtis Pump Stat</w:t>
      </w:r>
      <w:r w:rsidR="007933BF">
        <w:rPr>
          <w:rFonts w:ascii="Times New Roman" w:hAnsi="Times New Roman"/>
        </w:rPr>
        <w:t>ion, which pumps the water</w:t>
      </w:r>
      <w:r w:rsidR="00E071C5" w:rsidRPr="00EB67BC">
        <w:rPr>
          <w:rFonts w:ascii="Times New Roman" w:hAnsi="Times New Roman"/>
        </w:rPr>
        <w:t xml:space="preserve"> into Elwood </w:t>
      </w:r>
      <w:r w:rsidR="00E071C5" w:rsidRPr="00EB67BC">
        <w:rPr>
          <w:rFonts w:ascii="Times New Roman" w:hAnsi="Times New Roman"/>
        </w:rPr>
        <w:lastRenderedPageBreak/>
        <w:t>Reservoir. The Program pays for excess flows pumped into the reservoir</w:t>
      </w:r>
      <w:r w:rsidR="007933BF">
        <w:rPr>
          <w:rFonts w:ascii="Times New Roman" w:hAnsi="Times New Roman"/>
        </w:rPr>
        <w:t>, the volume of which is</w:t>
      </w:r>
      <w:r w:rsidR="00E071C5" w:rsidRPr="00EB67BC">
        <w:rPr>
          <w:rFonts w:ascii="Times New Roman" w:hAnsi="Times New Roman"/>
        </w:rPr>
        <w:t xml:space="preserve"> based on pump performance curves. The CNPPID reports the total volume of excess flows measured and delivered for the Program. </w:t>
      </w:r>
      <w:r w:rsidR="007933BF">
        <w:rPr>
          <w:rFonts w:ascii="Times New Roman" w:hAnsi="Times New Roman"/>
        </w:rPr>
        <w:t>Per Amendment No. 1 (dated January 8, 2018) to the Water Service Agreement (dated October 20, 2017) between the Program and the CNPPID, t</w:t>
      </w:r>
      <w:r w:rsidR="00E071C5" w:rsidRPr="00EB67BC">
        <w:rPr>
          <w:rFonts w:ascii="Times New Roman" w:hAnsi="Times New Roman"/>
        </w:rPr>
        <w:t xml:space="preserve">he Program receives 50% of deliveries </w:t>
      </w:r>
      <w:r w:rsidR="007933BF">
        <w:rPr>
          <w:rFonts w:ascii="Times New Roman" w:hAnsi="Times New Roman"/>
        </w:rPr>
        <w:t xml:space="preserve">into Elwood Reservoir </w:t>
      </w:r>
      <w:r w:rsidR="00E071C5" w:rsidRPr="00EB67BC">
        <w:rPr>
          <w:rFonts w:ascii="Times New Roman" w:hAnsi="Times New Roman"/>
        </w:rPr>
        <w:t>for recharge</w:t>
      </w:r>
      <w:r w:rsidR="007933BF">
        <w:rPr>
          <w:rFonts w:ascii="Times New Roman" w:hAnsi="Times New Roman"/>
        </w:rPr>
        <w:t>, with billings not to exceed 12,000 acre-feet unless agreed to by the Program in writing.</w:t>
      </w:r>
      <w:r w:rsidR="00E071C5" w:rsidRPr="00EB67BC">
        <w:rPr>
          <w:rFonts w:ascii="Times New Roman" w:hAnsi="Times New Roman"/>
        </w:rPr>
        <w:t xml:space="preserve"> Based on modeling completed by </w:t>
      </w:r>
      <w:r>
        <w:rPr>
          <w:rFonts w:ascii="Times New Roman" w:hAnsi="Times New Roman"/>
        </w:rPr>
        <w:t xml:space="preserve">both </w:t>
      </w:r>
      <w:r w:rsidR="00E071C5" w:rsidRPr="00EB67BC">
        <w:rPr>
          <w:rFonts w:ascii="Times New Roman" w:hAnsi="Times New Roman"/>
        </w:rPr>
        <w:t>the NDNR</w:t>
      </w:r>
      <w:r w:rsidR="00BE2A64">
        <w:rPr>
          <w:rFonts w:ascii="Times New Roman" w:hAnsi="Times New Roman"/>
        </w:rPr>
        <w:t xml:space="preserve"> and the EDO</w:t>
      </w:r>
      <w:r w:rsidR="00E071C5" w:rsidRPr="00EB67BC">
        <w:rPr>
          <w:rFonts w:ascii="Times New Roman" w:hAnsi="Times New Roman"/>
        </w:rPr>
        <w:t xml:space="preserve">, a portion of the seepage from Elwood Reservoir returns to the Republican Basin; the Program will not receive credit for this portion. </w:t>
      </w:r>
    </w:p>
    <w:p w14:paraId="5B39A009" w14:textId="77777777" w:rsidR="00E071C5" w:rsidRPr="00EB67BC" w:rsidRDefault="00E071C5" w:rsidP="00E071C5">
      <w:pPr>
        <w:spacing w:after="0" w:line="240" w:lineRule="auto"/>
        <w:jc w:val="both"/>
        <w:rPr>
          <w:rFonts w:ascii="Times New Roman" w:hAnsi="Times New Roman"/>
        </w:rPr>
      </w:pPr>
    </w:p>
    <w:p w14:paraId="4CBD59A0" w14:textId="6147962D" w:rsidR="00E071C5" w:rsidRPr="00EB67BC" w:rsidRDefault="00E071C5" w:rsidP="00E071C5">
      <w:pPr>
        <w:spacing w:after="0" w:line="240" w:lineRule="auto"/>
        <w:jc w:val="both"/>
        <w:rPr>
          <w:rFonts w:ascii="Times New Roman" w:hAnsi="Times New Roman"/>
        </w:rPr>
      </w:pPr>
      <w:r w:rsidRPr="00EB67BC">
        <w:rPr>
          <w:rFonts w:ascii="Times New Roman" w:hAnsi="Times New Roman"/>
        </w:rPr>
        <w:t xml:space="preserve">The budget cost estimate for diversions into Elwood Reservoir for recharge operations is based on a rate </w:t>
      </w:r>
      <w:r w:rsidR="003E24F7">
        <w:rPr>
          <w:rFonts w:ascii="Times New Roman" w:hAnsi="Times New Roman"/>
        </w:rPr>
        <w:t>of $47.05 in 2018 and</w:t>
      </w:r>
      <w:r w:rsidRPr="00EB67BC">
        <w:rPr>
          <w:rFonts w:ascii="Times New Roman" w:hAnsi="Times New Roman"/>
        </w:rPr>
        <w:t xml:space="preserve"> an escalation of 3% per year, as shown in Exhibit B of the Water Service Agreement with the CNPPID dated </w:t>
      </w:r>
      <w:r w:rsidR="003E24F7">
        <w:rPr>
          <w:rFonts w:ascii="Times New Roman" w:hAnsi="Times New Roman"/>
        </w:rPr>
        <w:t>October 20, 2017</w:t>
      </w:r>
      <w:r w:rsidRPr="00EB67BC">
        <w:rPr>
          <w:rFonts w:ascii="Times New Roman" w:hAnsi="Times New Roman"/>
        </w:rPr>
        <w:t>.  The cost of water delivered into Elwood Reservoir for groundwater recharge in 201</w:t>
      </w:r>
      <w:r w:rsidR="00EB67BC" w:rsidRPr="00EB67BC">
        <w:rPr>
          <w:rFonts w:ascii="Times New Roman" w:hAnsi="Times New Roman"/>
        </w:rPr>
        <w:t>9</w:t>
      </w:r>
      <w:r w:rsidRPr="00EB67BC">
        <w:rPr>
          <w:rFonts w:ascii="Times New Roman" w:hAnsi="Times New Roman"/>
        </w:rPr>
        <w:t xml:space="preserve"> is expected to be $</w:t>
      </w:r>
      <w:r w:rsidR="003E24F7">
        <w:rPr>
          <w:rFonts w:ascii="Times New Roman" w:hAnsi="Times New Roman"/>
        </w:rPr>
        <w:t>48.46</w:t>
      </w:r>
      <w:r w:rsidRPr="00EB67BC">
        <w:rPr>
          <w:rFonts w:ascii="Times New Roman" w:hAnsi="Times New Roman"/>
        </w:rPr>
        <w:t xml:space="preserve"> per acre-foot.    Based on</w:t>
      </w:r>
      <w:r w:rsidR="003E24F7">
        <w:rPr>
          <w:rFonts w:ascii="Times New Roman" w:hAnsi="Times New Roman"/>
        </w:rPr>
        <w:t xml:space="preserve"> provisions of the amended Water Service Agreement</w:t>
      </w:r>
      <w:r w:rsidRPr="00EB67BC">
        <w:rPr>
          <w:rFonts w:ascii="Times New Roman" w:hAnsi="Times New Roman"/>
        </w:rPr>
        <w:t xml:space="preserve">, the EDO </w:t>
      </w:r>
      <w:r w:rsidR="003E24F7">
        <w:rPr>
          <w:rFonts w:ascii="Times New Roman" w:hAnsi="Times New Roman"/>
        </w:rPr>
        <w:t>assumes excess flow diversions</w:t>
      </w:r>
      <w:r w:rsidR="001F1535">
        <w:rPr>
          <w:rFonts w:ascii="Times New Roman" w:hAnsi="Times New Roman"/>
        </w:rPr>
        <w:t xml:space="preserve"> into Elwood Reservoir for recharge totaling </w:t>
      </w:r>
      <w:r w:rsidR="003E24F7">
        <w:rPr>
          <w:rFonts w:ascii="Times New Roman" w:hAnsi="Times New Roman"/>
        </w:rPr>
        <w:t>12,000 acre-feet for budget purposes</w:t>
      </w:r>
      <w:r w:rsidRPr="00EB67BC">
        <w:rPr>
          <w:rFonts w:ascii="Times New Roman" w:hAnsi="Times New Roman"/>
        </w:rPr>
        <w:t>.  The total budget for diversions into Elwood Reservoir for groundwater recharge for the Program in 201</w:t>
      </w:r>
      <w:r w:rsidR="00EB67BC" w:rsidRPr="00EB67BC">
        <w:rPr>
          <w:rFonts w:ascii="Times New Roman" w:hAnsi="Times New Roman"/>
        </w:rPr>
        <w:t>9</w:t>
      </w:r>
      <w:r w:rsidRPr="00EB67BC">
        <w:rPr>
          <w:rFonts w:ascii="Times New Roman" w:hAnsi="Times New Roman"/>
        </w:rPr>
        <w:t xml:space="preserve"> is $</w:t>
      </w:r>
      <w:r w:rsidR="00E441F3">
        <w:rPr>
          <w:rFonts w:ascii="Times New Roman" w:hAnsi="Times New Roman"/>
        </w:rPr>
        <w:t>582,000</w:t>
      </w:r>
      <w:r w:rsidRPr="00EB67BC">
        <w:rPr>
          <w:rFonts w:ascii="Times New Roman" w:hAnsi="Times New Roman"/>
        </w:rPr>
        <w:t xml:space="preserve"> ($</w:t>
      </w:r>
      <w:r w:rsidR="003E24F7">
        <w:rPr>
          <w:rFonts w:ascii="Times New Roman" w:hAnsi="Times New Roman"/>
        </w:rPr>
        <w:t>48.46</w:t>
      </w:r>
      <w:r w:rsidRPr="00EB67BC">
        <w:rPr>
          <w:rFonts w:ascii="Times New Roman" w:hAnsi="Times New Roman"/>
        </w:rPr>
        <w:t xml:space="preserve"> per acre-foot × </w:t>
      </w:r>
      <w:r w:rsidR="003E24F7">
        <w:rPr>
          <w:rFonts w:ascii="Times New Roman" w:hAnsi="Times New Roman"/>
        </w:rPr>
        <w:t>12</w:t>
      </w:r>
      <w:r w:rsidRPr="00EB67BC">
        <w:rPr>
          <w:rFonts w:ascii="Times New Roman" w:hAnsi="Times New Roman"/>
        </w:rPr>
        <w:t>,000 acre-feet</w:t>
      </w:r>
      <w:r w:rsidR="00E441F3">
        <w:rPr>
          <w:rFonts w:ascii="Times New Roman" w:hAnsi="Times New Roman"/>
        </w:rPr>
        <w:t>, rounded to the nearest $1,000</w:t>
      </w:r>
      <w:r w:rsidRPr="00EB67BC">
        <w:rPr>
          <w:rFonts w:ascii="Times New Roman" w:hAnsi="Times New Roman"/>
        </w:rPr>
        <w:t>).   Actual expenditures in 201</w:t>
      </w:r>
      <w:r w:rsidR="00EB67BC" w:rsidRPr="00EB67BC">
        <w:rPr>
          <w:rFonts w:ascii="Times New Roman" w:hAnsi="Times New Roman"/>
        </w:rPr>
        <w:t>9</w:t>
      </w:r>
      <w:r w:rsidRPr="00EB67BC">
        <w:rPr>
          <w:rFonts w:ascii="Times New Roman" w:hAnsi="Times New Roman"/>
        </w:rPr>
        <w:t xml:space="preserve"> will be based on measured deliveries into the reservoir for recharge operations.</w:t>
      </w:r>
    </w:p>
    <w:p w14:paraId="17243F98" w14:textId="77777777" w:rsidR="00E071C5" w:rsidRPr="00EB67BC" w:rsidRDefault="00E071C5" w:rsidP="00E071C5">
      <w:pPr>
        <w:spacing w:after="0" w:line="240" w:lineRule="auto"/>
        <w:ind w:left="360"/>
        <w:jc w:val="both"/>
        <w:rPr>
          <w:rFonts w:ascii="Times New Roman" w:hAnsi="Times New Roman"/>
        </w:rPr>
      </w:pPr>
    </w:p>
    <w:p w14:paraId="64A87658" w14:textId="77777777" w:rsidR="00E071C5" w:rsidRPr="00EB67BC" w:rsidRDefault="00E071C5" w:rsidP="00E071C5">
      <w:pPr>
        <w:spacing w:after="0" w:line="240" w:lineRule="auto"/>
        <w:jc w:val="both"/>
        <w:rPr>
          <w:rFonts w:ascii="Times New Roman" w:hAnsi="Times New Roman"/>
          <w:i/>
          <w:u w:val="single"/>
        </w:rPr>
      </w:pPr>
      <w:r w:rsidRPr="00EB67BC">
        <w:rPr>
          <w:rFonts w:ascii="Times New Roman" w:hAnsi="Times New Roman"/>
          <w:i/>
          <w:u w:val="single"/>
        </w:rPr>
        <w:t>Groundwater Recapture Additions to Projects</w:t>
      </w:r>
    </w:p>
    <w:p w14:paraId="532E9D32" w14:textId="77777777" w:rsidR="00D168A9" w:rsidRDefault="00E071C5" w:rsidP="00E071C5">
      <w:pPr>
        <w:spacing w:after="0" w:line="240" w:lineRule="auto"/>
        <w:jc w:val="both"/>
        <w:rPr>
          <w:rFonts w:ascii="Times New Roman" w:hAnsi="Times New Roman"/>
        </w:rPr>
      </w:pPr>
      <w:r w:rsidRPr="00EB67BC">
        <w:rPr>
          <w:rFonts w:ascii="Times New Roman" w:hAnsi="Times New Roman"/>
        </w:rPr>
        <w:t xml:space="preserve">Groundwater recapture projects are retiming projects utilizing </w:t>
      </w:r>
      <w:r w:rsidR="00D168A9">
        <w:rPr>
          <w:rFonts w:ascii="Times New Roman" w:hAnsi="Times New Roman"/>
        </w:rPr>
        <w:t>the water</w:t>
      </w:r>
      <w:r w:rsidRPr="00EB67BC">
        <w:rPr>
          <w:rFonts w:ascii="Times New Roman" w:hAnsi="Times New Roman"/>
        </w:rPr>
        <w:t xml:space="preserve"> from existing recharge operations, such as the Phelps County Canal groundwater recharge project and Elwood Reservoir recharge. </w:t>
      </w:r>
      <w:r w:rsidR="006737CC">
        <w:rPr>
          <w:rFonts w:ascii="Times New Roman" w:hAnsi="Times New Roman"/>
        </w:rPr>
        <w:t xml:space="preserve"> </w:t>
      </w:r>
      <w:r w:rsidRPr="00EB67BC">
        <w:rPr>
          <w:rFonts w:ascii="Times New Roman" w:hAnsi="Times New Roman"/>
        </w:rPr>
        <w:t xml:space="preserve">Since recharge accretions are not controllable and may return to the river during excesses to target flows, groundwater pumping allows the Program to pump recharged water to the river during shortage periods to maximize the score of the already recharged water. This also allows the recharged water to return to the river in a timelier manner than by recharge alone. </w:t>
      </w:r>
    </w:p>
    <w:p w14:paraId="340BAF92" w14:textId="77777777" w:rsidR="00D168A9" w:rsidRDefault="00D168A9" w:rsidP="00E071C5">
      <w:pPr>
        <w:spacing w:after="0" w:line="240" w:lineRule="auto"/>
        <w:jc w:val="both"/>
        <w:rPr>
          <w:rFonts w:ascii="Times New Roman" w:hAnsi="Times New Roman"/>
        </w:rPr>
      </w:pPr>
    </w:p>
    <w:p w14:paraId="257332CA" w14:textId="0B6FE6DB" w:rsidR="00E071C5" w:rsidRPr="00EB67BC" w:rsidRDefault="00E071C5" w:rsidP="00E071C5">
      <w:pPr>
        <w:spacing w:after="0" w:line="240" w:lineRule="auto"/>
        <w:jc w:val="both"/>
        <w:rPr>
          <w:rFonts w:ascii="Times New Roman" w:hAnsi="Times New Roman"/>
        </w:rPr>
      </w:pPr>
      <w:r w:rsidRPr="00EB67BC">
        <w:rPr>
          <w:rFonts w:ascii="Times New Roman" w:hAnsi="Times New Roman"/>
        </w:rPr>
        <w:t xml:space="preserve">In 2016, the Program constructed one recapture well on the Cook tract to recapture Phelps County Canal ground water recharge accretions, per a permit through the Tri-Basin Natural Resources District. The well is equipped with an 800 gallon per minute pump and is used by the Program to extract recharged water from the alluvium. The extracted water is pumped into the North Phelps County Ditch as surface water (via a pipeline) and returns to the Platte River as measurable returns at a point location during shortages to target flows. The GC accepted a score for the Cook well of 160 acre-feet per year, which </w:t>
      </w:r>
      <w:r w:rsidR="00D168A9">
        <w:rPr>
          <w:rFonts w:ascii="Times New Roman" w:hAnsi="Times New Roman"/>
        </w:rPr>
        <w:t>was</w:t>
      </w:r>
      <w:r w:rsidRPr="00EB67BC">
        <w:rPr>
          <w:rFonts w:ascii="Times New Roman" w:hAnsi="Times New Roman"/>
        </w:rPr>
        <w:t xml:space="preserve"> added to the Phelps County Canal ground water recharge score. </w:t>
      </w:r>
    </w:p>
    <w:p w14:paraId="4F70336B" w14:textId="77777777" w:rsidR="00E071C5" w:rsidRPr="00EB67BC" w:rsidRDefault="00E071C5" w:rsidP="00E071C5">
      <w:pPr>
        <w:spacing w:after="0" w:line="240" w:lineRule="auto"/>
        <w:jc w:val="both"/>
        <w:rPr>
          <w:rFonts w:ascii="Times New Roman" w:hAnsi="Times New Roman"/>
        </w:rPr>
      </w:pPr>
    </w:p>
    <w:p w14:paraId="1E716704" w14:textId="67E76B64" w:rsidR="00E071C5" w:rsidRPr="00EB67BC" w:rsidRDefault="00E071C5" w:rsidP="00E071C5">
      <w:pPr>
        <w:spacing w:after="0" w:line="240" w:lineRule="auto"/>
        <w:jc w:val="both"/>
        <w:rPr>
          <w:rFonts w:ascii="Times New Roman" w:hAnsi="Times New Roman"/>
        </w:rPr>
      </w:pPr>
      <w:bookmarkStart w:id="3" w:name="_Hlk525725474"/>
      <w:r w:rsidRPr="00EB67BC">
        <w:rPr>
          <w:rFonts w:ascii="Times New Roman" w:hAnsi="Times New Roman"/>
        </w:rPr>
        <w:t>The 201</w:t>
      </w:r>
      <w:r w:rsidR="00EB67BC" w:rsidRPr="00EB67BC">
        <w:rPr>
          <w:rFonts w:ascii="Times New Roman" w:hAnsi="Times New Roman"/>
        </w:rPr>
        <w:t>9</w:t>
      </w:r>
      <w:r w:rsidRPr="00EB67BC">
        <w:rPr>
          <w:rFonts w:ascii="Times New Roman" w:hAnsi="Times New Roman"/>
        </w:rPr>
        <w:t xml:space="preserve"> budget includes </w:t>
      </w:r>
      <w:r w:rsidR="00787CC8">
        <w:rPr>
          <w:rFonts w:ascii="Times New Roman" w:hAnsi="Times New Roman"/>
        </w:rPr>
        <w:t xml:space="preserve">funds for continued </w:t>
      </w:r>
      <w:r w:rsidRPr="00EB67BC">
        <w:rPr>
          <w:rFonts w:ascii="Times New Roman" w:hAnsi="Times New Roman"/>
        </w:rPr>
        <w:t xml:space="preserve">operation and maintenance of the existing Cook tract recapture well. The calculated average pumping in the Cook well score model is approximately 660 acre-feet per year, based on the OpStudy hydrology from 1947-1994. The calculated cost of pumping </w:t>
      </w:r>
      <w:r w:rsidR="00F54461">
        <w:rPr>
          <w:rFonts w:ascii="Times New Roman" w:hAnsi="Times New Roman"/>
        </w:rPr>
        <w:t>is $5.20 per acre-foot</w:t>
      </w:r>
      <w:r w:rsidRPr="00EB67BC">
        <w:rPr>
          <w:rFonts w:ascii="Times New Roman" w:hAnsi="Times New Roman"/>
        </w:rPr>
        <w:t xml:space="preserve">, based on the discharge rate, TDH (total dynamic head), pump efficiency, motor efficiency and electrical power costs (approximately $3,500 budget). </w:t>
      </w:r>
      <w:r w:rsidRPr="00904724">
        <w:rPr>
          <w:rFonts w:ascii="Times New Roman" w:hAnsi="Times New Roman"/>
        </w:rPr>
        <w:t>A maintenance budget of $</w:t>
      </w:r>
      <w:r w:rsidR="00904724">
        <w:rPr>
          <w:rFonts w:ascii="Times New Roman" w:hAnsi="Times New Roman"/>
        </w:rPr>
        <w:t>1</w:t>
      </w:r>
      <w:r w:rsidRPr="00904724">
        <w:rPr>
          <w:rFonts w:ascii="Times New Roman" w:hAnsi="Times New Roman"/>
        </w:rPr>
        <w:t xml:space="preserve">,500 </w:t>
      </w:r>
      <w:r w:rsidR="00904724">
        <w:rPr>
          <w:rFonts w:ascii="Times New Roman" w:hAnsi="Times New Roman"/>
        </w:rPr>
        <w:t>is included</w:t>
      </w:r>
      <w:r w:rsidRPr="00904724">
        <w:rPr>
          <w:rFonts w:ascii="Times New Roman" w:hAnsi="Times New Roman"/>
        </w:rPr>
        <w:t xml:space="preserve"> for general upkeep of the well</w:t>
      </w:r>
      <w:r w:rsidR="00904724">
        <w:rPr>
          <w:rFonts w:ascii="Times New Roman" w:hAnsi="Times New Roman"/>
        </w:rPr>
        <w:t xml:space="preserve"> in 2019</w:t>
      </w:r>
      <w:r w:rsidRPr="00EB67BC">
        <w:rPr>
          <w:rFonts w:ascii="Times New Roman" w:hAnsi="Times New Roman"/>
        </w:rPr>
        <w:t>. The total 201</w:t>
      </w:r>
      <w:r w:rsidR="00EB67BC" w:rsidRPr="00EB67BC">
        <w:rPr>
          <w:rFonts w:ascii="Times New Roman" w:hAnsi="Times New Roman"/>
        </w:rPr>
        <w:t>9</w:t>
      </w:r>
      <w:r w:rsidRPr="00EB67BC">
        <w:rPr>
          <w:rFonts w:ascii="Times New Roman" w:hAnsi="Times New Roman"/>
        </w:rPr>
        <w:t xml:space="preserve"> budget for pumping, operating and maintenance of the Cook well is $</w:t>
      </w:r>
      <w:r w:rsidR="00904724">
        <w:rPr>
          <w:rFonts w:ascii="Times New Roman" w:hAnsi="Times New Roman"/>
        </w:rPr>
        <w:t>5</w:t>
      </w:r>
      <w:r w:rsidRPr="00EB67BC">
        <w:rPr>
          <w:rFonts w:ascii="Times New Roman" w:hAnsi="Times New Roman"/>
        </w:rPr>
        <w:t>,000.</w:t>
      </w:r>
    </w:p>
    <w:p w14:paraId="7F89C171" w14:textId="77777777" w:rsidR="00E071C5" w:rsidRPr="00EB67BC" w:rsidRDefault="00E071C5" w:rsidP="00E071C5">
      <w:pPr>
        <w:spacing w:after="0" w:line="240" w:lineRule="auto"/>
        <w:jc w:val="both"/>
        <w:rPr>
          <w:rFonts w:ascii="Times New Roman" w:hAnsi="Times New Roman"/>
        </w:rPr>
      </w:pPr>
    </w:p>
    <w:p w14:paraId="62CF06B5" w14:textId="611E7FB8" w:rsidR="009230C4" w:rsidRDefault="00787CC8" w:rsidP="009230C4">
      <w:pPr>
        <w:spacing w:after="0" w:line="240" w:lineRule="auto"/>
        <w:jc w:val="both"/>
        <w:rPr>
          <w:rFonts w:ascii="Times New Roman" w:hAnsi="Times New Roman"/>
        </w:rPr>
      </w:pPr>
      <w:bookmarkStart w:id="4" w:name="_Hlk525726828"/>
      <w:bookmarkEnd w:id="3"/>
      <w:r>
        <w:rPr>
          <w:rFonts w:ascii="Times New Roman" w:hAnsi="Times New Roman"/>
        </w:rPr>
        <w:t>The Program also intends to move forward with the planning, design, and permitting of a network of additional wells to recapture water recharged through the Phelps County Canal and Elwood Reservoir.  New recapture wells would be of a capacity and quantity capable of</w:t>
      </w:r>
      <w:r w:rsidR="00904724">
        <w:rPr>
          <w:rFonts w:ascii="Times New Roman" w:hAnsi="Times New Roman"/>
        </w:rPr>
        <w:t xml:space="preserve"> generating additional score estimated at 6,000 acre-feet per year.</w:t>
      </w:r>
      <w:r>
        <w:rPr>
          <w:rFonts w:ascii="Times New Roman" w:hAnsi="Times New Roman"/>
        </w:rPr>
        <w:t xml:space="preserve">  Preliminary discussions with the Tri-Basin </w:t>
      </w:r>
      <w:r w:rsidR="005D0F7C">
        <w:rPr>
          <w:rFonts w:ascii="Times New Roman" w:hAnsi="Times New Roman"/>
        </w:rPr>
        <w:t>Natural Resources District</w:t>
      </w:r>
      <w:r>
        <w:rPr>
          <w:rFonts w:ascii="Times New Roman" w:hAnsi="Times New Roman"/>
        </w:rPr>
        <w:t>, which will serve as the permitting entity for new wells south of the Platte River, have already occurred.  Construction is not anticipated in 2019.</w:t>
      </w:r>
      <w:r w:rsidR="00904724">
        <w:rPr>
          <w:rFonts w:ascii="Times New Roman" w:hAnsi="Times New Roman"/>
        </w:rPr>
        <w:t xml:space="preserve">  Most of the planning and design work will be undertaken internally by the EDO </w:t>
      </w:r>
      <w:r w:rsidR="00904724">
        <w:rPr>
          <w:rFonts w:ascii="Times New Roman" w:hAnsi="Times New Roman"/>
        </w:rPr>
        <w:lastRenderedPageBreak/>
        <w:t xml:space="preserve">and Special Advisors.  </w:t>
      </w:r>
      <w:r w:rsidR="006737CC">
        <w:rPr>
          <w:rFonts w:ascii="Times New Roman" w:hAnsi="Times New Roman"/>
        </w:rPr>
        <w:t>For planning purposes, a</w:t>
      </w:r>
      <w:r w:rsidR="00904724">
        <w:rPr>
          <w:rFonts w:ascii="Times New Roman" w:hAnsi="Times New Roman"/>
        </w:rPr>
        <w:t xml:space="preserve"> budget of $</w:t>
      </w:r>
      <w:r w:rsidR="003618C4">
        <w:rPr>
          <w:rFonts w:ascii="Times New Roman" w:hAnsi="Times New Roman"/>
        </w:rPr>
        <w:t>2</w:t>
      </w:r>
      <w:r w:rsidR="006737CC">
        <w:rPr>
          <w:rFonts w:ascii="Times New Roman" w:hAnsi="Times New Roman"/>
        </w:rPr>
        <w:t xml:space="preserve">0,000 </w:t>
      </w:r>
      <w:r w:rsidR="00904724">
        <w:rPr>
          <w:rFonts w:ascii="Times New Roman" w:hAnsi="Times New Roman"/>
        </w:rPr>
        <w:t xml:space="preserve">is assumed </w:t>
      </w:r>
      <w:r w:rsidR="00557E1E">
        <w:rPr>
          <w:rFonts w:ascii="Times New Roman" w:hAnsi="Times New Roman"/>
        </w:rPr>
        <w:t>for associated external costs</w:t>
      </w:r>
      <w:r w:rsidR="003618C4">
        <w:rPr>
          <w:rFonts w:ascii="Times New Roman" w:hAnsi="Times New Roman"/>
        </w:rPr>
        <w:t xml:space="preserve"> such as easement acquisitions and permit application fees</w:t>
      </w:r>
      <w:r w:rsidR="00904724">
        <w:rPr>
          <w:rFonts w:ascii="Times New Roman" w:hAnsi="Times New Roman"/>
        </w:rPr>
        <w:t>.</w:t>
      </w:r>
      <w:bookmarkEnd w:id="4"/>
    </w:p>
    <w:p w14:paraId="6A169839" w14:textId="77777777" w:rsidR="00011559" w:rsidRPr="00EB67BC" w:rsidRDefault="00011559" w:rsidP="009230C4">
      <w:pPr>
        <w:spacing w:after="0" w:line="240" w:lineRule="auto"/>
        <w:jc w:val="both"/>
        <w:rPr>
          <w:rFonts w:ascii="Times New Roman" w:hAnsi="Times New Roman"/>
        </w:rPr>
      </w:pPr>
    </w:p>
    <w:p w14:paraId="3B4134EE" w14:textId="77777777" w:rsidR="00E071C5" w:rsidRPr="00EB67BC" w:rsidRDefault="00E071C5" w:rsidP="00E071C5">
      <w:pPr>
        <w:spacing w:after="0" w:line="240" w:lineRule="auto"/>
        <w:rPr>
          <w:rFonts w:ascii="Times New Roman" w:hAnsi="Times New Roman"/>
        </w:rPr>
      </w:pPr>
      <w:r w:rsidRPr="00EB67BC">
        <w:rPr>
          <w:rFonts w:ascii="Times New Roman" w:hAnsi="Times New Roman"/>
          <w:u w:val="single"/>
        </w:rPr>
        <w:t>Line Item:</w:t>
      </w:r>
      <w:r w:rsidRPr="00EB67BC">
        <w:rPr>
          <w:rFonts w:ascii="Times New Roman" w:hAnsi="Times New Roman"/>
        </w:rPr>
        <w:tab/>
      </w:r>
      <w:r w:rsidRPr="00EB67BC">
        <w:rPr>
          <w:rFonts w:ascii="Times New Roman" w:hAnsi="Times New Roman"/>
          <w:b/>
        </w:rPr>
        <w:t>WP-4(b)ii</w:t>
      </w:r>
    </w:p>
    <w:p w14:paraId="4F986CDF" w14:textId="77777777" w:rsidR="00E071C5" w:rsidRPr="00EB67BC" w:rsidRDefault="00E071C5" w:rsidP="00E071C5">
      <w:pPr>
        <w:spacing w:after="0"/>
        <w:rPr>
          <w:rFonts w:ascii="Times New Roman" w:hAnsi="Times New Roman"/>
        </w:rPr>
      </w:pPr>
      <w:r w:rsidRPr="00EB67BC">
        <w:rPr>
          <w:rFonts w:ascii="Times New Roman" w:hAnsi="Times New Roman"/>
          <w:u w:val="single"/>
        </w:rPr>
        <w:t>Description</w:t>
      </w:r>
      <w:r w:rsidRPr="00EB67BC">
        <w:rPr>
          <w:rFonts w:ascii="Times New Roman" w:hAnsi="Times New Roman"/>
        </w:rPr>
        <w:t xml:space="preserve">: </w:t>
      </w:r>
      <w:r w:rsidRPr="00EB67BC">
        <w:rPr>
          <w:rFonts w:ascii="Times New Roman" w:hAnsi="Times New Roman"/>
        </w:rPr>
        <w:tab/>
        <w:t>Water Action Plan (Broad scale recharge projects)</w:t>
      </w:r>
    </w:p>
    <w:p w14:paraId="25957BC2" w14:textId="3F0ACAF2" w:rsidR="00E071C5" w:rsidRPr="00EB67BC" w:rsidRDefault="00E071C5" w:rsidP="00E071C5">
      <w:pPr>
        <w:spacing w:after="0"/>
        <w:rPr>
          <w:rFonts w:ascii="Times New Roman" w:hAnsi="Times New Roman"/>
        </w:rPr>
      </w:pPr>
      <w:r w:rsidRPr="00EB67BC">
        <w:rPr>
          <w:rFonts w:ascii="Times New Roman" w:hAnsi="Times New Roman"/>
          <w:u w:val="single"/>
        </w:rPr>
        <w:t>Estimated Cost:</w:t>
      </w:r>
      <w:r w:rsidRPr="00EB67BC">
        <w:rPr>
          <w:rFonts w:ascii="Times New Roman" w:hAnsi="Times New Roman"/>
        </w:rPr>
        <w:tab/>
        <w:t xml:space="preserve"> $</w:t>
      </w:r>
      <w:r w:rsidR="00530C6D">
        <w:rPr>
          <w:rFonts w:ascii="Times New Roman" w:hAnsi="Times New Roman"/>
        </w:rPr>
        <w:t>1,614,000</w:t>
      </w:r>
    </w:p>
    <w:p w14:paraId="72B985A9" w14:textId="77777777" w:rsidR="00E071C5" w:rsidRPr="00EB67BC" w:rsidRDefault="00E071C5" w:rsidP="00E071C5">
      <w:pPr>
        <w:spacing w:after="0" w:line="240" w:lineRule="auto"/>
        <w:ind w:left="360"/>
        <w:jc w:val="both"/>
        <w:rPr>
          <w:rFonts w:ascii="Times New Roman" w:hAnsi="Times New Roman"/>
        </w:rPr>
      </w:pPr>
    </w:p>
    <w:p w14:paraId="52498979" w14:textId="77777777" w:rsidR="00E071C5" w:rsidRPr="00EB67BC" w:rsidRDefault="00E071C5" w:rsidP="00E071C5">
      <w:pPr>
        <w:spacing w:after="0" w:line="240" w:lineRule="auto"/>
        <w:jc w:val="both"/>
        <w:rPr>
          <w:rFonts w:ascii="Times New Roman" w:hAnsi="Times New Roman"/>
          <w:i/>
          <w:u w:val="single"/>
        </w:rPr>
      </w:pPr>
      <w:r w:rsidRPr="00EB67BC">
        <w:rPr>
          <w:rFonts w:ascii="Times New Roman" w:hAnsi="Times New Roman"/>
          <w:i/>
          <w:u w:val="single"/>
        </w:rPr>
        <w:t>Broad-Scale Recharge Concept</w:t>
      </w:r>
    </w:p>
    <w:p w14:paraId="0DD75477" w14:textId="75879540" w:rsidR="00B33C11" w:rsidRPr="00EB67BC" w:rsidRDefault="00B33C11" w:rsidP="00B33C11">
      <w:pPr>
        <w:spacing w:after="0" w:line="240" w:lineRule="auto"/>
        <w:jc w:val="both"/>
        <w:rPr>
          <w:rFonts w:ascii="Times New Roman" w:hAnsi="Times New Roman"/>
        </w:rPr>
      </w:pPr>
      <w:r w:rsidRPr="00EB67BC">
        <w:rPr>
          <w:rFonts w:ascii="Times New Roman" w:hAnsi="Times New Roman"/>
        </w:rPr>
        <w:t xml:space="preserve">This project concept consists of developing a series of large, shallow recharge ponds in the Central Platte Basin, focused on the reach between Gothenburg, NE and Odessa, NE to maximize the benefit to the habitat reach. The Program’s first broad-scale recharge project, which is located at the Cottonwood Ranch Complex, is currently in the </w:t>
      </w:r>
      <w:r>
        <w:rPr>
          <w:rFonts w:ascii="Times New Roman" w:hAnsi="Times New Roman"/>
        </w:rPr>
        <w:t>construction phase</w:t>
      </w:r>
      <w:r w:rsidRPr="00EB67BC">
        <w:rPr>
          <w:rFonts w:ascii="Times New Roman" w:hAnsi="Times New Roman"/>
        </w:rPr>
        <w:t xml:space="preserve">. </w:t>
      </w:r>
    </w:p>
    <w:p w14:paraId="18D0230A" w14:textId="77777777" w:rsidR="00B33C11" w:rsidRPr="00EB67BC" w:rsidRDefault="00B33C11" w:rsidP="00B33C11">
      <w:pPr>
        <w:spacing w:after="0" w:line="240" w:lineRule="auto"/>
        <w:jc w:val="both"/>
        <w:rPr>
          <w:rFonts w:ascii="Times New Roman" w:hAnsi="Times New Roman"/>
        </w:rPr>
      </w:pPr>
    </w:p>
    <w:p w14:paraId="03DCE6E4" w14:textId="24FBCEB1" w:rsidR="00B33C11" w:rsidRDefault="00B33C11" w:rsidP="00B33C11">
      <w:pPr>
        <w:spacing w:after="0" w:line="240" w:lineRule="auto"/>
        <w:jc w:val="both"/>
        <w:rPr>
          <w:rFonts w:ascii="Times New Roman" w:hAnsi="Times New Roman"/>
        </w:rPr>
      </w:pPr>
      <w:r w:rsidRPr="00EB67BC">
        <w:rPr>
          <w:rFonts w:ascii="Times New Roman" w:hAnsi="Times New Roman"/>
        </w:rPr>
        <w:t xml:space="preserve">The design of the broad-scale recharge project at the Cottonwood Ranch Complex calls for construction of a series of low berms to allow for the ponding of water and subsequent recharge of the alluvial aquifer. The water will be delivered to the property via a pipeline from the Phelps County Canal at times when the Platte River flow at Grand Island is in excess of USFWS target flows. The infiltrated water will return to the Platte River over time, and the Program will receive score credit when these returns occur during shortages to USFWS target flows. In general, assuming the delivery pipeline will have a maximum capacity of about </w:t>
      </w:r>
      <w:r>
        <w:rPr>
          <w:rFonts w:ascii="Times New Roman" w:hAnsi="Times New Roman"/>
        </w:rPr>
        <w:t>50 to 75</w:t>
      </w:r>
      <w:r w:rsidRPr="00EB67BC">
        <w:rPr>
          <w:rFonts w:ascii="Times New Roman" w:hAnsi="Times New Roman"/>
        </w:rPr>
        <w:t xml:space="preserve"> cfs, estimates, designs and operations models indicate that the berms will be able to pond 4</w:t>
      </w:r>
      <w:r>
        <w:rPr>
          <w:rFonts w:ascii="Times New Roman" w:hAnsi="Times New Roman"/>
        </w:rPr>
        <w:t>6</w:t>
      </w:r>
      <w:r w:rsidRPr="00EB67BC">
        <w:rPr>
          <w:rFonts w:ascii="Times New Roman" w:hAnsi="Times New Roman"/>
        </w:rPr>
        <w:t xml:space="preserve">0 acre-feet of water over an area of </w:t>
      </w:r>
      <w:r>
        <w:rPr>
          <w:rFonts w:ascii="Times New Roman" w:hAnsi="Times New Roman"/>
        </w:rPr>
        <w:t>416</w:t>
      </w:r>
      <w:r w:rsidRPr="00EB67BC">
        <w:rPr>
          <w:rFonts w:ascii="Times New Roman" w:hAnsi="Times New Roman"/>
        </w:rPr>
        <w:t xml:space="preserve"> acres, resulting in an average annual score of </w:t>
      </w:r>
      <w:r>
        <w:rPr>
          <w:rFonts w:ascii="Times New Roman" w:hAnsi="Times New Roman"/>
        </w:rPr>
        <w:t>approximately</w:t>
      </w:r>
      <w:r w:rsidRPr="00EB67BC">
        <w:rPr>
          <w:rFonts w:ascii="Times New Roman" w:hAnsi="Times New Roman"/>
        </w:rPr>
        <w:t xml:space="preserve"> </w:t>
      </w:r>
      <w:r>
        <w:rPr>
          <w:rFonts w:ascii="Times New Roman" w:hAnsi="Times New Roman"/>
        </w:rPr>
        <w:t>4</w:t>
      </w:r>
      <w:r w:rsidRPr="00EB67BC">
        <w:rPr>
          <w:rFonts w:ascii="Times New Roman" w:hAnsi="Times New Roman"/>
        </w:rPr>
        <w:t xml:space="preserve">,000 acre-feet/year depending on how and when the project is operated. </w:t>
      </w:r>
    </w:p>
    <w:p w14:paraId="4C926B67" w14:textId="77777777" w:rsidR="00B33C11" w:rsidRDefault="00B33C11" w:rsidP="00B33C11">
      <w:pPr>
        <w:spacing w:after="0" w:line="240" w:lineRule="auto"/>
        <w:jc w:val="both"/>
        <w:rPr>
          <w:rFonts w:ascii="Times New Roman" w:hAnsi="Times New Roman"/>
        </w:rPr>
      </w:pPr>
    </w:p>
    <w:p w14:paraId="14FED3AB" w14:textId="3AEF237E" w:rsidR="008C32E9" w:rsidRDefault="00CD17CF" w:rsidP="00B33C11">
      <w:pPr>
        <w:spacing w:after="0" w:line="240" w:lineRule="auto"/>
        <w:jc w:val="both"/>
        <w:rPr>
          <w:rFonts w:ascii="Times New Roman" w:hAnsi="Times New Roman"/>
        </w:rPr>
      </w:pPr>
      <w:r>
        <w:rPr>
          <w:rFonts w:ascii="Times New Roman" w:hAnsi="Times New Roman"/>
        </w:rPr>
        <w:t>The contract for the construction of the project was awarded to Myers Construction through a public and competitive bid letting process.  The contract amount is $</w:t>
      </w:r>
      <w:r w:rsidRPr="00CA72D5">
        <w:rPr>
          <w:rFonts w:ascii="Times New Roman" w:hAnsi="Times New Roman"/>
        </w:rPr>
        <w:t>4,</w:t>
      </w:r>
      <w:r>
        <w:rPr>
          <w:rFonts w:ascii="Times New Roman" w:hAnsi="Times New Roman"/>
        </w:rPr>
        <w:t xml:space="preserve">275,972 and was the lowest bid received. </w:t>
      </w:r>
      <w:r w:rsidR="00E33BF0">
        <w:rPr>
          <w:rFonts w:ascii="Times New Roman" w:hAnsi="Times New Roman"/>
        </w:rPr>
        <w:t>Construction costs for the project were included in the 2018 budget; no additional construction costs are included for 2019.</w:t>
      </w:r>
    </w:p>
    <w:p w14:paraId="7F69C9A8" w14:textId="77777777" w:rsidR="008C32E9" w:rsidRDefault="008C32E9" w:rsidP="00B33C11">
      <w:pPr>
        <w:spacing w:after="0" w:line="240" w:lineRule="auto"/>
        <w:jc w:val="both"/>
        <w:rPr>
          <w:rFonts w:ascii="Times New Roman" w:hAnsi="Times New Roman"/>
        </w:rPr>
      </w:pPr>
    </w:p>
    <w:p w14:paraId="744B018B" w14:textId="26E6CD96" w:rsidR="00B33C11" w:rsidRDefault="00CD17CF" w:rsidP="00B33C11">
      <w:pPr>
        <w:spacing w:after="0" w:line="240" w:lineRule="auto"/>
        <w:jc w:val="both"/>
        <w:rPr>
          <w:rFonts w:ascii="Times New Roman" w:hAnsi="Times New Roman"/>
        </w:rPr>
      </w:pPr>
      <w:r>
        <w:rPr>
          <w:rFonts w:ascii="Times New Roman" w:hAnsi="Times New Roman"/>
        </w:rPr>
        <w:t>It is anticipated that t</w:t>
      </w:r>
      <w:r w:rsidR="00B33C11">
        <w:rPr>
          <w:rFonts w:ascii="Times New Roman" w:hAnsi="Times New Roman"/>
        </w:rPr>
        <w:t xml:space="preserve">he Program will begin operation of the recharge project upon completion of construction in May 2019. </w:t>
      </w:r>
      <w:r w:rsidR="00B33C11" w:rsidRPr="00EB67BC">
        <w:rPr>
          <w:rFonts w:ascii="Times New Roman" w:hAnsi="Times New Roman"/>
        </w:rPr>
        <w:t>The CNPPID will charge the Program $2</w:t>
      </w:r>
      <w:r w:rsidR="00B33C11">
        <w:rPr>
          <w:rFonts w:ascii="Times New Roman" w:hAnsi="Times New Roman"/>
        </w:rPr>
        <w:t>6.01</w:t>
      </w:r>
      <w:r w:rsidR="00B33C11" w:rsidRPr="00EB67BC">
        <w:rPr>
          <w:rFonts w:ascii="Times New Roman" w:hAnsi="Times New Roman"/>
        </w:rPr>
        <w:t xml:space="preserve"> per acre-foot (with a 2% annual escalator) for water diverted to the </w:t>
      </w:r>
      <w:r w:rsidR="00B33C11">
        <w:rPr>
          <w:rFonts w:ascii="Times New Roman" w:hAnsi="Times New Roman"/>
        </w:rPr>
        <w:t xml:space="preserve">delivery </w:t>
      </w:r>
      <w:r w:rsidR="00B33C11" w:rsidRPr="00EB67BC">
        <w:rPr>
          <w:rFonts w:ascii="Times New Roman" w:hAnsi="Times New Roman"/>
        </w:rPr>
        <w:t>pipeline starting in 201</w:t>
      </w:r>
      <w:r w:rsidR="00B33C11">
        <w:rPr>
          <w:rFonts w:ascii="Times New Roman" w:hAnsi="Times New Roman"/>
        </w:rPr>
        <w:t>9</w:t>
      </w:r>
      <w:r w:rsidR="00B33C11" w:rsidRPr="00EB67BC">
        <w:rPr>
          <w:rFonts w:ascii="Times New Roman" w:hAnsi="Times New Roman"/>
        </w:rPr>
        <w:t>. However, the Program will not be responsible for a cash payment to the CNPPID until the cost of water deliveries exceeds the cost of the design and construction of the delivery pipeline</w:t>
      </w:r>
      <w:r w:rsidR="00B33C11">
        <w:rPr>
          <w:rFonts w:ascii="Times New Roman" w:hAnsi="Times New Roman"/>
        </w:rPr>
        <w:t xml:space="preserve"> (estimated by CNPPID to be $1,074,900)</w:t>
      </w:r>
      <w:r>
        <w:rPr>
          <w:rFonts w:ascii="Times New Roman" w:hAnsi="Times New Roman"/>
        </w:rPr>
        <w:t>, which was included in the 2018 budget</w:t>
      </w:r>
      <w:r w:rsidR="00B33C11" w:rsidRPr="00EB67BC">
        <w:rPr>
          <w:rFonts w:ascii="Times New Roman" w:hAnsi="Times New Roman"/>
        </w:rPr>
        <w:t>.</w:t>
      </w:r>
      <w:r>
        <w:rPr>
          <w:rFonts w:ascii="Times New Roman" w:hAnsi="Times New Roman"/>
        </w:rPr>
        <w:t xml:space="preserve">  At 2019 rates, the estimated pipeline costs are equivalent to approximately 41,300 acre-feet of water deliveries.  This exceeds anticipated deliveries to Cottonwood Ranch in 2019, so no additional budget is included for water deliveries.</w:t>
      </w:r>
      <w:r w:rsidR="00B33C11">
        <w:rPr>
          <w:rFonts w:ascii="Times New Roman" w:hAnsi="Times New Roman"/>
        </w:rPr>
        <w:t xml:space="preserve"> </w:t>
      </w:r>
    </w:p>
    <w:p w14:paraId="44818024" w14:textId="0BEE718E" w:rsidR="00CD17CF" w:rsidRDefault="00CD17CF" w:rsidP="00B33C11">
      <w:pPr>
        <w:spacing w:after="0" w:line="240" w:lineRule="auto"/>
        <w:jc w:val="both"/>
        <w:rPr>
          <w:rFonts w:ascii="Times New Roman" w:hAnsi="Times New Roman"/>
        </w:rPr>
      </w:pPr>
    </w:p>
    <w:p w14:paraId="663EA806" w14:textId="0F9474B2" w:rsidR="00CD17CF" w:rsidRPr="00EB67BC" w:rsidRDefault="00CD17CF" w:rsidP="00CD17CF">
      <w:pPr>
        <w:spacing w:after="0" w:line="240" w:lineRule="auto"/>
        <w:jc w:val="both"/>
        <w:rPr>
          <w:rFonts w:ascii="Times New Roman" w:hAnsi="Times New Roman"/>
        </w:rPr>
      </w:pPr>
      <w:r w:rsidRPr="00EB67BC">
        <w:rPr>
          <w:rFonts w:ascii="Times New Roman" w:hAnsi="Times New Roman"/>
        </w:rPr>
        <w:t xml:space="preserve">The </w:t>
      </w:r>
      <w:r>
        <w:rPr>
          <w:rFonts w:ascii="Times New Roman" w:hAnsi="Times New Roman"/>
        </w:rPr>
        <w:t xml:space="preserve">project </w:t>
      </w:r>
      <w:r w:rsidRPr="00EB67BC">
        <w:rPr>
          <w:rFonts w:ascii="Times New Roman" w:hAnsi="Times New Roman"/>
        </w:rPr>
        <w:t>score will be increased/optimized using a series of recapture wells downstream of the project.</w:t>
      </w:r>
      <w:r>
        <w:rPr>
          <w:rFonts w:ascii="Times New Roman" w:hAnsi="Times New Roman"/>
        </w:rPr>
        <w:t xml:space="preserve"> Ultimately, it is anticipated that these recapture wells will increase the overall project score by approximately 2,000 to 3,000 acre-feet/year. The EDO is currently working with the </w:t>
      </w:r>
      <w:r w:rsidR="00F65354">
        <w:rPr>
          <w:rFonts w:ascii="Times New Roman" w:hAnsi="Times New Roman"/>
        </w:rPr>
        <w:t xml:space="preserve">Nebraska </w:t>
      </w:r>
      <w:r>
        <w:rPr>
          <w:rFonts w:ascii="Times New Roman" w:hAnsi="Times New Roman"/>
        </w:rPr>
        <w:t>Department of Natural Resources and Tri-Basin Natural Resources District to permit the project as an aquifer storage and recovery project so that the water pumped back to the river via the recapture wells can be protected from diversion. The construction of these wells is likely to occur in 2020, after permitting, land acquisitions and system design are completed</w:t>
      </w:r>
      <w:r w:rsidR="00F65354">
        <w:rPr>
          <w:rFonts w:ascii="Times New Roman" w:hAnsi="Times New Roman"/>
        </w:rPr>
        <w:t xml:space="preserve"> by the EDO and Special Advisors</w:t>
      </w:r>
      <w:r>
        <w:rPr>
          <w:rFonts w:ascii="Times New Roman" w:hAnsi="Times New Roman"/>
        </w:rPr>
        <w:t xml:space="preserve"> in 2019.</w:t>
      </w:r>
    </w:p>
    <w:p w14:paraId="55870B0F" w14:textId="10370077" w:rsidR="00CD17CF" w:rsidRDefault="00CD17CF" w:rsidP="00B33C11">
      <w:pPr>
        <w:spacing w:after="0" w:line="240" w:lineRule="auto"/>
        <w:jc w:val="both"/>
        <w:rPr>
          <w:rFonts w:ascii="Times New Roman" w:hAnsi="Times New Roman"/>
        </w:rPr>
      </w:pPr>
    </w:p>
    <w:p w14:paraId="248C0506" w14:textId="639BDA7C" w:rsidR="00E071C5" w:rsidRPr="00EB67BC" w:rsidRDefault="00E071C5" w:rsidP="00E071C5">
      <w:pPr>
        <w:spacing w:after="0" w:line="240" w:lineRule="auto"/>
        <w:jc w:val="both"/>
        <w:rPr>
          <w:rFonts w:ascii="Times New Roman" w:hAnsi="Times New Roman"/>
        </w:rPr>
      </w:pPr>
      <w:bookmarkStart w:id="5" w:name="_Hlk525308662"/>
      <w:r w:rsidRPr="00EB67BC">
        <w:rPr>
          <w:rFonts w:ascii="Times New Roman" w:hAnsi="Times New Roman"/>
        </w:rPr>
        <w:t>An additional land acquisition cost of $</w:t>
      </w:r>
      <w:r w:rsidR="00530C6D">
        <w:rPr>
          <w:rFonts w:ascii="Times New Roman" w:hAnsi="Times New Roman"/>
        </w:rPr>
        <w:t>1,</w:t>
      </w:r>
      <w:r w:rsidR="002C7B4B">
        <w:rPr>
          <w:rFonts w:ascii="Times New Roman" w:hAnsi="Times New Roman"/>
        </w:rPr>
        <w:t>614,000</w:t>
      </w:r>
      <w:r w:rsidRPr="00EB67BC">
        <w:rPr>
          <w:rFonts w:ascii="Times New Roman" w:hAnsi="Times New Roman"/>
        </w:rPr>
        <w:t xml:space="preserve"> is included in the 201</w:t>
      </w:r>
      <w:r w:rsidR="00EB67BC" w:rsidRPr="00EB67BC">
        <w:rPr>
          <w:rFonts w:ascii="Times New Roman" w:hAnsi="Times New Roman"/>
        </w:rPr>
        <w:t>9</w:t>
      </w:r>
      <w:r w:rsidRPr="00EB67BC">
        <w:rPr>
          <w:rFonts w:ascii="Times New Roman" w:hAnsi="Times New Roman"/>
        </w:rPr>
        <w:t xml:space="preserve"> budget. The additional land acquisition is for future phases of broad-scale recharge</w:t>
      </w:r>
      <w:r w:rsidR="00B33C11">
        <w:rPr>
          <w:rFonts w:ascii="Times New Roman" w:hAnsi="Times New Roman"/>
        </w:rPr>
        <w:t xml:space="preserve"> and recapture wells associated with the Cottonwood </w:t>
      </w:r>
      <w:r w:rsidR="00B33C11">
        <w:rPr>
          <w:rFonts w:ascii="Times New Roman" w:hAnsi="Times New Roman"/>
        </w:rPr>
        <w:lastRenderedPageBreak/>
        <w:t>Ranch Broad-Scale Recharge Project</w:t>
      </w:r>
      <w:r w:rsidRPr="00EB67BC">
        <w:rPr>
          <w:rFonts w:ascii="Times New Roman" w:hAnsi="Times New Roman"/>
        </w:rPr>
        <w:t>. The average land cost is $4,</w:t>
      </w:r>
      <w:r w:rsidR="00530C6D">
        <w:rPr>
          <w:rFonts w:ascii="Times New Roman" w:hAnsi="Times New Roman"/>
        </w:rPr>
        <w:t>768</w:t>
      </w:r>
      <w:r w:rsidRPr="00EB67BC">
        <w:rPr>
          <w:rFonts w:ascii="Times New Roman" w:hAnsi="Times New Roman"/>
        </w:rPr>
        <w:t xml:space="preserve"> per acre for </w:t>
      </w:r>
      <w:r w:rsidR="00530C6D">
        <w:rPr>
          <w:rFonts w:ascii="Times New Roman" w:hAnsi="Times New Roman"/>
        </w:rPr>
        <w:t>320</w:t>
      </w:r>
      <w:r w:rsidRPr="00EB67BC">
        <w:rPr>
          <w:rFonts w:ascii="Times New Roman" w:hAnsi="Times New Roman"/>
        </w:rPr>
        <w:t xml:space="preserve"> acres, plus administration</w:t>
      </w:r>
      <w:r w:rsidR="00530C6D">
        <w:rPr>
          <w:rFonts w:ascii="Times New Roman" w:hAnsi="Times New Roman"/>
        </w:rPr>
        <w:t xml:space="preserve"> ($50,000)</w:t>
      </w:r>
      <w:r w:rsidRPr="00EB67BC">
        <w:rPr>
          <w:rFonts w:ascii="Times New Roman" w:hAnsi="Times New Roman"/>
        </w:rPr>
        <w:t xml:space="preserve"> and title fees</w:t>
      </w:r>
      <w:r w:rsidR="00530C6D">
        <w:rPr>
          <w:rFonts w:ascii="Times New Roman" w:hAnsi="Times New Roman"/>
        </w:rPr>
        <w:t xml:space="preserve"> (2.5% of land costs)</w:t>
      </w:r>
      <w:r w:rsidRPr="00EB67BC">
        <w:rPr>
          <w:rFonts w:ascii="Times New Roman" w:hAnsi="Times New Roman"/>
        </w:rPr>
        <w:t>.</w:t>
      </w:r>
    </w:p>
    <w:bookmarkEnd w:id="5"/>
    <w:p w14:paraId="2AA97705" w14:textId="77777777" w:rsidR="00E071C5" w:rsidRPr="00EB67BC" w:rsidRDefault="00E071C5" w:rsidP="00E071C5">
      <w:pPr>
        <w:spacing w:after="0" w:line="240" w:lineRule="auto"/>
        <w:jc w:val="both"/>
        <w:rPr>
          <w:rFonts w:ascii="Times New Roman" w:hAnsi="Times New Roman"/>
        </w:rPr>
      </w:pPr>
    </w:p>
    <w:p w14:paraId="6F774256" w14:textId="77777777" w:rsidR="00E071C5" w:rsidRPr="00EB67BC" w:rsidRDefault="00E071C5" w:rsidP="00E071C5">
      <w:pPr>
        <w:spacing w:after="0" w:line="240" w:lineRule="auto"/>
        <w:rPr>
          <w:rFonts w:ascii="Times New Roman" w:hAnsi="Times New Roman"/>
        </w:rPr>
      </w:pPr>
      <w:r w:rsidRPr="00EB67BC">
        <w:rPr>
          <w:rFonts w:ascii="Times New Roman" w:hAnsi="Times New Roman"/>
          <w:u w:val="single"/>
        </w:rPr>
        <w:t>Line Item:</w:t>
      </w:r>
      <w:r w:rsidRPr="00EB67BC">
        <w:rPr>
          <w:rFonts w:ascii="Times New Roman" w:hAnsi="Times New Roman"/>
        </w:rPr>
        <w:tab/>
      </w:r>
      <w:r w:rsidRPr="00EB67BC">
        <w:rPr>
          <w:rFonts w:ascii="Times New Roman" w:hAnsi="Times New Roman"/>
          <w:b/>
        </w:rPr>
        <w:t>WP-4(d)</w:t>
      </w:r>
    </w:p>
    <w:p w14:paraId="4D38C9BD" w14:textId="77777777" w:rsidR="00E071C5" w:rsidRPr="00EB67BC" w:rsidRDefault="00E071C5" w:rsidP="00E071C5">
      <w:pPr>
        <w:spacing w:after="0"/>
        <w:rPr>
          <w:rFonts w:ascii="Times New Roman" w:hAnsi="Times New Roman"/>
        </w:rPr>
      </w:pPr>
      <w:r w:rsidRPr="00EB67BC">
        <w:rPr>
          <w:rFonts w:ascii="Times New Roman" w:hAnsi="Times New Roman"/>
          <w:u w:val="single"/>
        </w:rPr>
        <w:t>Description</w:t>
      </w:r>
      <w:r w:rsidRPr="00EB67BC">
        <w:rPr>
          <w:rFonts w:ascii="Times New Roman" w:hAnsi="Times New Roman"/>
        </w:rPr>
        <w:t xml:space="preserve">: </w:t>
      </w:r>
      <w:r w:rsidRPr="00EB67BC">
        <w:rPr>
          <w:rFonts w:ascii="Times New Roman" w:hAnsi="Times New Roman"/>
        </w:rPr>
        <w:tab/>
        <w:t>Water Action Plan (Pathfinder Municipal Account)</w:t>
      </w:r>
    </w:p>
    <w:p w14:paraId="16A0321A" w14:textId="77777777" w:rsidR="00E071C5" w:rsidRPr="00EB67BC" w:rsidRDefault="00E071C5" w:rsidP="00E071C5">
      <w:pPr>
        <w:spacing w:after="0"/>
        <w:rPr>
          <w:rFonts w:ascii="Times New Roman" w:hAnsi="Times New Roman"/>
        </w:rPr>
      </w:pPr>
      <w:r w:rsidRPr="00EB67BC">
        <w:rPr>
          <w:rFonts w:ascii="Times New Roman" w:hAnsi="Times New Roman"/>
          <w:u w:val="single"/>
        </w:rPr>
        <w:t>Estimated Cost:</w:t>
      </w:r>
      <w:r w:rsidRPr="00EB67BC">
        <w:rPr>
          <w:rFonts w:ascii="Times New Roman" w:hAnsi="Times New Roman"/>
        </w:rPr>
        <w:tab/>
        <w:t xml:space="preserve"> $624,000</w:t>
      </w:r>
    </w:p>
    <w:p w14:paraId="1AAECC24" w14:textId="77777777" w:rsidR="00E071C5" w:rsidRPr="00EB67BC" w:rsidRDefault="00E071C5" w:rsidP="00E071C5">
      <w:pPr>
        <w:spacing w:after="0"/>
        <w:rPr>
          <w:rFonts w:ascii="Times New Roman" w:hAnsi="Times New Roman"/>
        </w:rPr>
      </w:pPr>
    </w:p>
    <w:p w14:paraId="61B3DB8A" w14:textId="1F63F2C8" w:rsidR="00B315A9" w:rsidRDefault="00E071C5" w:rsidP="00E071C5">
      <w:pPr>
        <w:numPr>
          <w:ilvl w:val="1"/>
          <w:numId w:val="2"/>
        </w:numPr>
        <w:spacing w:after="0" w:line="240" w:lineRule="auto"/>
        <w:jc w:val="both"/>
        <w:rPr>
          <w:rFonts w:ascii="Times New Roman" w:hAnsi="Times New Roman"/>
        </w:rPr>
      </w:pPr>
      <w:r w:rsidRPr="00EB67BC">
        <w:rPr>
          <w:rFonts w:ascii="Times New Roman" w:hAnsi="Times New Roman"/>
        </w:rPr>
        <w:t xml:space="preserve">WP-4(d) Pathfinder Municipal Account – The Program has a lease agreement with the Wyoming Water Development </w:t>
      </w:r>
      <w:r w:rsidR="008D6DC0">
        <w:rPr>
          <w:rFonts w:ascii="Times New Roman" w:hAnsi="Times New Roman"/>
        </w:rPr>
        <w:t>Office</w:t>
      </w:r>
      <w:r w:rsidR="008D6DC0" w:rsidRPr="00EB67BC">
        <w:rPr>
          <w:rFonts w:ascii="Times New Roman" w:hAnsi="Times New Roman"/>
        </w:rPr>
        <w:t xml:space="preserve"> </w:t>
      </w:r>
      <w:r w:rsidRPr="00EB67BC">
        <w:rPr>
          <w:rFonts w:ascii="Times New Roman" w:hAnsi="Times New Roman"/>
        </w:rPr>
        <w:t>(</w:t>
      </w:r>
      <w:r w:rsidR="008D6DC0" w:rsidRPr="00EB67BC">
        <w:rPr>
          <w:rFonts w:ascii="Times New Roman" w:hAnsi="Times New Roman"/>
        </w:rPr>
        <w:t>WWD</w:t>
      </w:r>
      <w:r w:rsidR="008D6DC0">
        <w:rPr>
          <w:rFonts w:ascii="Times New Roman" w:hAnsi="Times New Roman"/>
        </w:rPr>
        <w:t>O</w:t>
      </w:r>
      <w:r w:rsidRPr="00EB67BC">
        <w:rPr>
          <w:rFonts w:ascii="Times New Roman" w:hAnsi="Times New Roman"/>
        </w:rPr>
        <w:t xml:space="preserve">) for water from the Municipal Account in Pathfinder Reservoir.  </w:t>
      </w:r>
    </w:p>
    <w:p w14:paraId="6B53D65E" w14:textId="77FDA6E8" w:rsidR="00B315A9" w:rsidRDefault="00E071C5" w:rsidP="00B315A9">
      <w:pPr>
        <w:numPr>
          <w:ilvl w:val="2"/>
          <w:numId w:val="2"/>
        </w:numPr>
        <w:spacing w:after="0" w:line="240" w:lineRule="auto"/>
        <w:jc w:val="both"/>
        <w:rPr>
          <w:rFonts w:ascii="Times New Roman" w:hAnsi="Times New Roman"/>
        </w:rPr>
      </w:pPr>
      <w:r w:rsidRPr="00EB67BC">
        <w:rPr>
          <w:rFonts w:ascii="Times New Roman" w:hAnsi="Times New Roman"/>
        </w:rPr>
        <w:t xml:space="preserve">The original agreement included an up-front payment of $1,958,400 (paid in 2012) for 38,400 acre-feet at $51 per acre-foot for the period 2012-2019.  </w:t>
      </w:r>
      <w:r w:rsidR="00570D23">
        <w:rPr>
          <w:rFonts w:ascii="Times New Roman" w:hAnsi="Times New Roman"/>
        </w:rPr>
        <w:t>T</w:t>
      </w:r>
      <w:r w:rsidRPr="00EB67BC">
        <w:rPr>
          <w:rFonts w:ascii="Times New Roman" w:hAnsi="Times New Roman"/>
        </w:rPr>
        <w:t xml:space="preserve">he agreement </w:t>
      </w:r>
      <w:r w:rsidR="00570D23">
        <w:rPr>
          <w:rFonts w:ascii="Times New Roman" w:hAnsi="Times New Roman"/>
        </w:rPr>
        <w:t xml:space="preserve">was designed to </w:t>
      </w:r>
      <w:r w:rsidRPr="00EB67BC">
        <w:rPr>
          <w:rFonts w:ascii="Times New Roman" w:hAnsi="Times New Roman"/>
        </w:rPr>
        <w:t xml:space="preserve">provide an average of 4,800 acre-feet per year.  </w:t>
      </w:r>
      <w:r w:rsidR="008D6DC0">
        <w:rPr>
          <w:rFonts w:ascii="Times New Roman" w:hAnsi="Times New Roman"/>
        </w:rPr>
        <w:t>Up to 4,800 acre-feet of additional water was available and accepted by the Program in some years (for total releases of 9,600 acre-feet), which counted towards the 38,400 acre-feet available under the original lease agreement.</w:t>
      </w:r>
      <w:r w:rsidRPr="00EB67BC">
        <w:rPr>
          <w:rFonts w:ascii="Times New Roman" w:hAnsi="Times New Roman"/>
        </w:rPr>
        <w:t xml:space="preserve">  </w:t>
      </w:r>
    </w:p>
    <w:p w14:paraId="35E38ACE" w14:textId="43AD0FFB" w:rsidR="00B315A9" w:rsidRDefault="00E071C5" w:rsidP="0085665B">
      <w:pPr>
        <w:numPr>
          <w:ilvl w:val="2"/>
          <w:numId w:val="2"/>
        </w:numPr>
        <w:spacing w:after="0" w:line="240" w:lineRule="auto"/>
        <w:jc w:val="both"/>
        <w:rPr>
          <w:rFonts w:ascii="Times New Roman" w:hAnsi="Times New Roman"/>
        </w:rPr>
      </w:pPr>
      <w:r w:rsidRPr="00EB67BC">
        <w:rPr>
          <w:rFonts w:ascii="Times New Roman" w:hAnsi="Times New Roman"/>
        </w:rPr>
        <w:t>The final 4,800 acre-feet under the original lease agreement was delivered in 2017</w:t>
      </w:r>
      <w:r w:rsidR="008D6DC0">
        <w:rPr>
          <w:rFonts w:ascii="Times New Roman" w:hAnsi="Times New Roman"/>
        </w:rPr>
        <w:t>, at which point</w:t>
      </w:r>
      <w:r w:rsidRPr="00EB67BC">
        <w:rPr>
          <w:rFonts w:ascii="Times New Roman" w:hAnsi="Times New Roman"/>
        </w:rPr>
        <w:t xml:space="preserve"> the Program and the </w:t>
      </w:r>
      <w:r w:rsidR="008D6DC0" w:rsidRPr="00EB67BC">
        <w:rPr>
          <w:rFonts w:ascii="Times New Roman" w:hAnsi="Times New Roman"/>
        </w:rPr>
        <w:t>WWD</w:t>
      </w:r>
      <w:r w:rsidR="008D6DC0">
        <w:rPr>
          <w:rFonts w:ascii="Times New Roman" w:hAnsi="Times New Roman"/>
        </w:rPr>
        <w:t>O</w:t>
      </w:r>
      <w:r w:rsidR="008D6DC0" w:rsidRPr="00EB67BC">
        <w:rPr>
          <w:rFonts w:ascii="Times New Roman" w:hAnsi="Times New Roman"/>
        </w:rPr>
        <w:t xml:space="preserve"> </w:t>
      </w:r>
      <w:r w:rsidRPr="00EB67BC">
        <w:rPr>
          <w:rFonts w:ascii="Times New Roman" w:hAnsi="Times New Roman"/>
        </w:rPr>
        <w:t xml:space="preserve">activated a clause in the lease agreement to allow the Program to purchase the additional water at a cost of $65 per acre-foot.  This clause </w:t>
      </w:r>
      <w:r w:rsidR="008D6DC0">
        <w:rPr>
          <w:rFonts w:ascii="Times New Roman" w:hAnsi="Times New Roman"/>
        </w:rPr>
        <w:t>is to</w:t>
      </w:r>
      <w:r w:rsidR="008D6DC0" w:rsidRPr="00EB67BC">
        <w:rPr>
          <w:rFonts w:ascii="Times New Roman" w:hAnsi="Times New Roman"/>
        </w:rPr>
        <w:t xml:space="preserve"> </w:t>
      </w:r>
      <w:r w:rsidRPr="00EB67BC">
        <w:rPr>
          <w:rFonts w:ascii="Times New Roman" w:hAnsi="Times New Roman"/>
        </w:rPr>
        <w:t>remain in effect through the end of the First Increment</w:t>
      </w:r>
      <w:r w:rsidR="008D6DC0">
        <w:rPr>
          <w:rFonts w:ascii="Times New Roman" w:hAnsi="Times New Roman"/>
        </w:rPr>
        <w:t>, and t</w:t>
      </w:r>
      <w:r w:rsidRPr="00EB67BC">
        <w:rPr>
          <w:rFonts w:ascii="Times New Roman" w:hAnsi="Times New Roman"/>
        </w:rPr>
        <w:t>he Pathfinder Municipal Account Lease will be renegotiated for deliveries beyond 2019.</w:t>
      </w:r>
      <w:r w:rsidR="008D6DC0">
        <w:rPr>
          <w:rFonts w:ascii="Times New Roman" w:hAnsi="Times New Roman"/>
        </w:rPr>
        <w:t xml:space="preserve">  </w:t>
      </w:r>
      <w:r w:rsidR="00E26B70">
        <w:rPr>
          <w:rFonts w:ascii="Times New Roman" w:hAnsi="Times New Roman"/>
        </w:rPr>
        <w:t xml:space="preserve">A total of 8,100 acre-feet was available to and accepted by the Program in 2018.  </w:t>
      </w:r>
    </w:p>
    <w:p w14:paraId="3EDA3980" w14:textId="5B0016CA" w:rsidR="00E071C5" w:rsidRPr="00EB67BC" w:rsidRDefault="00E071C5" w:rsidP="00E071C5">
      <w:pPr>
        <w:numPr>
          <w:ilvl w:val="1"/>
          <w:numId w:val="2"/>
        </w:numPr>
        <w:spacing w:after="0" w:line="240" w:lineRule="auto"/>
        <w:jc w:val="both"/>
        <w:rPr>
          <w:rFonts w:ascii="Times New Roman" w:hAnsi="Times New Roman"/>
        </w:rPr>
      </w:pPr>
      <w:r w:rsidRPr="00EB67BC">
        <w:rPr>
          <w:rFonts w:ascii="Times New Roman" w:hAnsi="Times New Roman"/>
        </w:rPr>
        <w:t>For 201</w:t>
      </w:r>
      <w:r w:rsidR="00EB67BC" w:rsidRPr="00EB67BC">
        <w:rPr>
          <w:rFonts w:ascii="Times New Roman" w:hAnsi="Times New Roman"/>
        </w:rPr>
        <w:t>9</w:t>
      </w:r>
      <w:r w:rsidRPr="00EB67BC">
        <w:rPr>
          <w:rFonts w:ascii="Times New Roman" w:hAnsi="Times New Roman"/>
        </w:rPr>
        <w:t>, the water available from the Pathfinder Municipal Account could range from 4,800 acre-feet to 9,600 acre-feet.  To be conservative</w:t>
      </w:r>
      <w:r w:rsidR="008D6DC0">
        <w:rPr>
          <w:rFonts w:ascii="Times New Roman" w:hAnsi="Times New Roman"/>
        </w:rPr>
        <w:t xml:space="preserve"> for budget purposes</w:t>
      </w:r>
      <w:r w:rsidRPr="00EB67BC">
        <w:rPr>
          <w:rFonts w:ascii="Times New Roman" w:hAnsi="Times New Roman"/>
        </w:rPr>
        <w:t xml:space="preserve"> it is assumed that the high end of 9,600 acre-feet will be available from the Pathfinder Municipal Account in FY201</w:t>
      </w:r>
      <w:r w:rsidR="00EB67BC" w:rsidRPr="00EB67BC">
        <w:rPr>
          <w:rFonts w:ascii="Times New Roman" w:hAnsi="Times New Roman"/>
        </w:rPr>
        <w:t>9</w:t>
      </w:r>
      <w:r w:rsidRPr="00EB67BC">
        <w:rPr>
          <w:rFonts w:ascii="Times New Roman" w:hAnsi="Times New Roman"/>
        </w:rPr>
        <w:t xml:space="preserve"> at a cost of $65 per acre-foot. The </w:t>
      </w:r>
      <w:r w:rsidR="00F7394E">
        <w:rPr>
          <w:rFonts w:ascii="Times New Roman" w:hAnsi="Times New Roman"/>
        </w:rPr>
        <w:t xml:space="preserve">resulting </w:t>
      </w:r>
      <w:r w:rsidR="001F1535" w:rsidRPr="00EB67BC">
        <w:rPr>
          <w:rFonts w:ascii="Times New Roman" w:hAnsi="Times New Roman"/>
        </w:rPr>
        <w:t>201</w:t>
      </w:r>
      <w:r w:rsidR="001F1535">
        <w:rPr>
          <w:rFonts w:ascii="Times New Roman" w:hAnsi="Times New Roman"/>
        </w:rPr>
        <w:t>9</w:t>
      </w:r>
      <w:r w:rsidR="001F1535" w:rsidRPr="00EB67BC">
        <w:rPr>
          <w:rFonts w:ascii="Times New Roman" w:hAnsi="Times New Roman"/>
        </w:rPr>
        <w:t xml:space="preserve"> </w:t>
      </w:r>
      <w:r w:rsidRPr="00EB67BC">
        <w:rPr>
          <w:rFonts w:ascii="Times New Roman" w:hAnsi="Times New Roman"/>
        </w:rPr>
        <w:t>budget for WP-4(d) is $624,000.</w:t>
      </w:r>
    </w:p>
    <w:p w14:paraId="54DCB4B9" w14:textId="77777777" w:rsidR="00E071C5" w:rsidRPr="00EB67BC" w:rsidRDefault="00E071C5" w:rsidP="00E071C5">
      <w:pPr>
        <w:spacing w:after="0" w:line="240" w:lineRule="auto"/>
        <w:jc w:val="both"/>
        <w:rPr>
          <w:rFonts w:ascii="Times New Roman" w:hAnsi="Times New Roman"/>
        </w:rPr>
      </w:pPr>
    </w:p>
    <w:p w14:paraId="320DF327" w14:textId="77777777" w:rsidR="00E071C5" w:rsidRPr="00EB67BC" w:rsidRDefault="00E071C5" w:rsidP="00E071C5">
      <w:pPr>
        <w:spacing w:after="0" w:line="240" w:lineRule="auto"/>
        <w:rPr>
          <w:rFonts w:ascii="Times New Roman" w:hAnsi="Times New Roman"/>
        </w:rPr>
      </w:pPr>
      <w:r w:rsidRPr="00EB67BC">
        <w:rPr>
          <w:rFonts w:ascii="Times New Roman" w:hAnsi="Times New Roman"/>
          <w:u w:val="single"/>
        </w:rPr>
        <w:t>Line Item:</w:t>
      </w:r>
      <w:r w:rsidRPr="00EB67BC">
        <w:rPr>
          <w:rFonts w:ascii="Times New Roman" w:hAnsi="Times New Roman"/>
        </w:rPr>
        <w:tab/>
      </w:r>
      <w:r w:rsidRPr="00EB67BC">
        <w:rPr>
          <w:rFonts w:ascii="Times New Roman" w:hAnsi="Times New Roman"/>
          <w:b/>
        </w:rPr>
        <w:t>WP-4(f)</w:t>
      </w:r>
    </w:p>
    <w:p w14:paraId="5C35DFC1" w14:textId="77777777" w:rsidR="00E071C5" w:rsidRPr="00EB67BC" w:rsidRDefault="00E071C5" w:rsidP="00E071C5">
      <w:pPr>
        <w:spacing w:after="0"/>
        <w:rPr>
          <w:rFonts w:ascii="Times New Roman" w:hAnsi="Times New Roman"/>
        </w:rPr>
      </w:pPr>
      <w:r w:rsidRPr="00EB67BC">
        <w:rPr>
          <w:rFonts w:ascii="Times New Roman" w:hAnsi="Times New Roman"/>
          <w:u w:val="single"/>
        </w:rPr>
        <w:t>Description</w:t>
      </w:r>
      <w:r w:rsidRPr="00EB67BC">
        <w:rPr>
          <w:rFonts w:ascii="Times New Roman" w:hAnsi="Times New Roman"/>
        </w:rPr>
        <w:t xml:space="preserve">: </w:t>
      </w:r>
      <w:r w:rsidRPr="00EB67BC">
        <w:rPr>
          <w:rFonts w:ascii="Times New Roman" w:hAnsi="Times New Roman"/>
        </w:rPr>
        <w:tab/>
        <w:t>Water Action Plan (Water leasing and acquisition)</w:t>
      </w:r>
    </w:p>
    <w:p w14:paraId="19D5DEFC" w14:textId="7E6388AB" w:rsidR="00E071C5" w:rsidRPr="00EB67BC" w:rsidRDefault="00E071C5" w:rsidP="00E071C5">
      <w:pPr>
        <w:spacing w:after="0"/>
        <w:rPr>
          <w:rFonts w:ascii="Times New Roman" w:hAnsi="Times New Roman"/>
        </w:rPr>
      </w:pPr>
      <w:r w:rsidRPr="00EB67BC">
        <w:rPr>
          <w:rFonts w:ascii="Times New Roman" w:hAnsi="Times New Roman"/>
          <w:u w:val="single"/>
        </w:rPr>
        <w:t>Estimated Cost:</w:t>
      </w:r>
      <w:r w:rsidRPr="00EB67BC">
        <w:rPr>
          <w:rFonts w:ascii="Times New Roman" w:hAnsi="Times New Roman"/>
        </w:rPr>
        <w:tab/>
        <w:t xml:space="preserve"> $</w:t>
      </w:r>
      <w:r w:rsidR="00B32F54">
        <w:rPr>
          <w:rFonts w:ascii="Times New Roman" w:hAnsi="Times New Roman"/>
        </w:rPr>
        <w:t>4,244,400</w:t>
      </w:r>
    </w:p>
    <w:p w14:paraId="3CD8244B" w14:textId="77777777" w:rsidR="00E071C5" w:rsidRPr="00EB67BC" w:rsidRDefault="00E071C5" w:rsidP="00E071C5">
      <w:pPr>
        <w:spacing w:after="0"/>
        <w:rPr>
          <w:rFonts w:ascii="Times New Roman" w:hAnsi="Times New Roman"/>
        </w:rPr>
      </w:pPr>
    </w:p>
    <w:p w14:paraId="4AF5144E" w14:textId="0188F292" w:rsidR="00E071C5" w:rsidRPr="00EB67BC" w:rsidRDefault="00E071C5" w:rsidP="00E071C5">
      <w:pPr>
        <w:numPr>
          <w:ilvl w:val="0"/>
          <w:numId w:val="2"/>
        </w:numPr>
        <w:spacing w:after="120" w:line="240" w:lineRule="auto"/>
        <w:ind w:left="360"/>
        <w:jc w:val="both"/>
        <w:rPr>
          <w:rFonts w:ascii="Times New Roman" w:hAnsi="Times New Roman"/>
        </w:rPr>
      </w:pPr>
      <w:r w:rsidRPr="00EB67BC">
        <w:rPr>
          <w:rFonts w:ascii="Times New Roman" w:hAnsi="Times New Roman"/>
        </w:rPr>
        <w:t>WP-4(f) Nebraska Water Leasing and Acquisition – The Program intends to work with the Central Platte Natural Resources District (CPNRD), the NPPD</w:t>
      </w:r>
      <w:r w:rsidR="00E26B70">
        <w:rPr>
          <w:rFonts w:ascii="Times New Roman" w:hAnsi="Times New Roman"/>
        </w:rPr>
        <w:t xml:space="preserve">, </w:t>
      </w:r>
      <w:r w:rsidRPr="00EB67BC">
        <w:rPr>
          <w:rFonts w:ascii="Times New Roman" w:hAnsi="Times New Roman"/>
        </w:rPr>
        <w:t>the CNPPID</w:t>
      </w:r>
      <w:r w:rsidR="00E26B70">
        <w:rPr>
          <w:rFonts w:ascii="Times New Roman" w:hAnsi="Times New Roman"/>
        </w:rPr>
        <w:t>, the North Platte Natural Resources District, and individual irrigation districts</w:t>
      </w:r>
      <w:r w:rsidRPr="00EB67BC">
        <w:rPr>
          <w:rFonts w:ascii="Times New Roman" w:hAnsi="Times New Roman"/>
        </w:rPr>
        <w:t xml:space="preserve"> to temporarily lease and/or acquire permanent water supplies in 201</w:t>
      </w:r>
      <w:r w:rsidR="00EB67BC" w:rsidRPr="00EB67BC">
        <w:rPr>
          <w:rFonts w:ascii="Times New Roman" w:hAnsi="Times New Roman"/>
        </w:rPr>
        <w:t>9</w:t>
      </w:r>
      <w:r w:rsidRPr="00EB67BC">
        <w:rPr>
          <w:rFonts w:ascii="Times New Roman" w:hAnsi="Times New Roman"/>
        </w:rPr>
        <w:t>.  The following water leases/acquisitions are proposed:</w:t>
      </w:r>
    </w:p>
    <w:p w14:paraId="3718E3FB" w14:textId="78060689" w:rsidR="00E071C5" w:rsidRPr="00EB67BC" w:rsidRDefault="00E071C5" w:rsidP="00E071C5">
      <w:pPr>
        <w:numPr>
          <w:ilvl w:val="2"/>
          <w:numId w:val="2"/>
        </w:numPr>
        <w:spacing w:after="120" w:line="240" w:lineRule="auto"/>
        <w:jc w:val="both"/>
        <w:rPr>
          <w:rFonts w:ascii="Times New Roman" w:hAnsi="Times New Roman"/>
        </w:rPr>
      </w:pPr>
      <w:r w:rsidRPr="00EB67BC">
        <w:rPr>
          <w:rFonts w:ascii="Times New Roman" w:hAnsi="Times New Roman"/>
        </w:rPr>
        <w:t xml:space="preserve">The Program and the CPNRD signed a water use lease agreement in 2013. The CPNRD agreement includes 2 components of water leasing:  surface water rights with direct returns to the river during the irrigation season and groundwater recharge of excess flows during the non-irrigation season. Water leasing operations may occur under the Orchard-Alfalfa, Thirty-Mile, and Cozad Canals. </w:t>
      </w:r>
    </w:p>
    <w:p w14:paraId="50EEE063" w14:textId="6C242020" w:rsidR="00E071C5" w:rsidRPr="00EB67BC" w:rsidRDefault="00E071C5" w:rsidP="00E071C5">
      <w:pPr>
        <w:numPr>
          <w:ilvl w:val="2"/>
          <w:numId w:val="2"/>
        </w:numPr>
        <w:spacing w:after="120" w:line="240" w:lineRule="auto"/>
        <w:jc w:val="both"/>
        <w:rPr>
          <w:rFonts w:ascii="Times New Roman" w:hAnsi="Times New Roman"/>
        </w:rPr>
      </w:pPr>
      <w:r w:rsidRPr="00EB67BC">
        <w:rPr>
          <w:rFonts w:ascii="Times New Roman" w:hAnsi="Times New Roman"/>
        </w:rPr>
        <w:t xml:space="preserve">There are two potential NPPD leases. The first is a potential project to lease relinquished surface water rights under the Dawson County Canal, which would be returned to the river for credit. Additional lease water to offset potential increases in groundwater depletions on relinquished surface water lands is included in the cost estimate. The second is </w:t>
      </w:r>
      <w:r w:rsidR="00C944D5">
        <w:rPr>
          <w:rFonts w:ascii="Times New Roman" w:hAnsi="Times New Roman"/>
        </w:rPr>
        <w:t>an agreement to divert excess flows for</w:t>
      </w:r>
      <w:r w:rsidRPr="00EB67BC">
        <w:rPr>
          <w:rFonts w:ascii="Times New Roman" w:hAnsi="Times New Roman"/>
        </w:rPr>
        <w:t xml:space="preserve"> groundwater recharge operations in the Dawson County and Gothenburg Canals</w:t>
      </w:r>
      <w:r w:rsidR="00C944D5">
        <w:rPr>
          <w:rFonts w:ascii="Times New Roman" w:hAnsi="Times New Roman"/>
        </w:rPr>
        <w:t xml:space="preserve"> during the non-irrigation season.  </w:t>
      </w:r>
      <w:r w:rsidRPr="00EB67BC">
        <w:rPr>
          <w:rFonts w:ascii="Times New Roman" w:hAnsi="Times New Roman"/>
        </w:rPr>
        <w:t xml:space="preserve">The Program </w:t>
      </w:r>
      <w:r w:rsidR="00C944D5">
        <w:rPr>
          <w:rFonts w:ascii="Times New Roman" w:hAnsi="Times New Roman"/>
        </w:rPr>
        <w:t>paid for</w:t>
      </w:r>
      <w:r w:rsidR="00C944D5" w:rsidRPr="00EB67BC">
        <w:rPr>
          <w:rFonts w:ascii="Times New Roman" w:hAnsi="Times New Roman"/>
        </w:rPr>
        <w:t xml:space="preserve"> </w:t>
      </w:r>
      <w:r w:rsidRPr="00EB67BC">
        <w:rPr>
          <w:rFonts w:ascii="Times New Roman" w:hAnsi="Times New Roman"/>
        </w:rPr>
        <w:t>recharge water in all years, 2015-</w:t>
      </w:r>
      <w:r w:rsidR="00C944D5" w:rsidRPr="00EB67BC">
        <w:rPr>
          <w:rFonts w:ascii="Times New Roman" w:hAnsi="Times New Roman"/>
        </w:rPr>
        <w:t>201</w:t>
      </w:r>
      <w:r w:rsidR="00C944D5">
        <w:rPr>
          <w:rFonts w:ascii="Times New Roman" w:hAnsi="Times New Roman"/>
        </w:rPr>
        <w:t>8</w:t>
      </w:r>
      <w:r w:rsidRPr="00EB67BC">
        <w:rPr>
          <w:rFonts w:ascii="Times New Roman" w:hAnsi="Times New Roman"/>
        </w:rPr>
        <w:t>.</w:t>
      </w:r>
    </w:p>
    <w:p w14:paraId="77230563" w14:textId="7EF8D58A" w:rsidR="00E071C5" w:rsidRPr="00EB67BC" w:rsidRDefault="00E071C5" w:rsidP="00E071C5">
      <w:pPr>
        <w:numPr>
          <w:ilvl w:val="2"/>
          <w:numId w:val="2"/>
        </w:numPr>
        <w:spacing w:after="120" w:line="240" w:lineRule="auto"/>
        <w:jc w:val="both"/>
        <w:rPr>
          <w:rFonts w:ascii="Times New Roman" w:hAnsi="Times New Roman"/>
        </w:rPr>
      </w:pPr>
      <w:r w:rsidRPr="00EB67BC">
        <w:rPr>
          <w:rFonts w:ascii="Times New Roman" w:hAnsi="Times New Roman"/>
        </w:rPr>
        <w:lastRenderedPageBreak/>
        <w:t xml:space="preserve">There are two potential CNPPID water leasing options. The Program would lease storage water in Lake McConaughy directly from the CNPPID under one option, but this is not expected in </w:t>
      </w:r>
      <w:r w:rsidR="00C944D5" w:rsidRPr="00EB67BC">
        <w:rPr>
          <w:rFonts w:ascii="Times New Roman" w:hAnsi="Times New Roman"/>
        </w:rPr>
        <w:t>201</w:t>
      </w:r>
      <w:r w:rsidR="00C944D5">
        <w:rPr>
          <w:rFonts w:ascii="Times New Roman" w:hAnsi="Times New Roman"/>
        </w:rPr>
        <w:t>9</w:t>
      </w:r>
      <w:r w:rsidR="00C944D5" w:rsidRPr="00EB67BC">
        <w:rPr>
          <w:rFonts w:ascii="Times New Roman" w:hAnsi="Times New Roman"/>
        </w:rPr>
        <w:t xml:space="preserve"> </w:t>
      </w:r>
      <w:r w:rsidRPr="00EB67BC">
        <w:rPr>
          <w:rFonts w:ascii="Times New Roman" w:hAnsi="Times New Roman"/>
        </w:rPr>
        <w:t>and no budget i</w:t>
      </w:r>
      <w:r w:rsidR="008E4F1F">
        <w:rPr>
          <w:rFonts w:ascii="Times New Roman" w:hAnsi="Times New Roman"/>
        </w:rPr>
        <w:t>s</w:t>
      </w:r>
      <w:r w:rsidRPr="00EB67BC">
        <w:rPr>
          <w:rFonts w:ascii="Times New Roman" w:hAnsi="Times New Roman"/>
        </w:rPr>
        <w:t xml:space="preserve"> included. With the other option, the Program leases surface water rights from individual irrigators under the CNPPID system with CNPPID serving as the administrator for these transactions. Pilot-scale leases for the CNPPID irrigator water were executed </w:t>
      </w:r>
      <w:r w:rsidR="00C944D5">
        <w:rPr>
          <w:rFonts w:ascii="Times New Roman" w:hAnsi="Times New Roman"/>
        </w:rPr>
        <w:t>annual</w:t>
      </w:r>
      <w:r w:rsidR="006C44FB">
        <w:rPr>
          <w:rFonts w:ascii="Times New Roman" w:hAnsi="Times New Roman"/>
        </w:rPr>
        <w:t>ly</w:t>
      </w:r>
      <w:r w:rsidR="00C944D5">
        <w:rPr>
          <w:rFonts w:ascii="Times New Roman" w:hAnsi="Times New Roman"/>
        </w:rPr>
        <w:t xml:space="preserve"> </w:t>
      </w:r>
      <w:r w:rsidR="008E4F1F">
        <w:rPr>
          <w:rFonts w:ascii="Times New Roman" w:hAnsi="Times New Roman"/>
        </w:rPr>
        <w:t xml:space="preserve">for </w:t>
      </w:r>
      <w:r w:rsidR="00C944D5">
        <w:rPr>
          <w:rFonts w:ascii="Times New Roman" w:hAnsi="Times New Roman"/>
        </w:rPr>
        <w:t>2016-2018</w:t>
      </w:r>
      <w:r w:rsidR="006C44FB">
        <w:rPr>
          <w:rFonts w:ascii="Times New Roman" w:hAnsi="Times New Roman"/>
        </w:rPr>
        <w:t>.  In September 2018, the GC approved a five-year lease agreement, extending the CNPPID irrigator lease project through 2023</w:t>
      </w:r>
      <w:r w:rsidRPr="00EB67BC">
        <w:rPr>
          <w:rFonts w:ascii="Times New Roman" w:hAnsi="Times New Roman"/>
        </w:rPr>
        <w:t xml:space="preserve">. Both options can be pursued, as they are not mutually exclusive. </w:t>
      </w:r>
    </w:p>
    <w:p w14:paraId="1592957D" w14:textId="7ECB8475" w:rsidR="00E071C5" w:rsidRDefault="006C44FB" w:rsidP="00E071C5">
      <w:pPr>
        <w:numPr>
          <w:ilvl w:val="2"/>
          <w:numId w:val="2"/>
        </w:numPr>
        <w:spacing w:after="0" w:line="240" w:lineRule="auto"/>
        <w:jc w:val="both"/>
        <w:rPr>
          <w:rFonts w:ascii="Times New Roman" w:hAnsi="Times New Roman"/>
        </w:rPr>
      </w:pPr>
      <w:r>
        <w:rPr>
          <w:rFonts w:ascii="Times New Roman" w:hAnsi="Times New Roman"/>
        </w:rPr>
        <w:t>The NPNRD has ongoing water retirement programs, including an “allocation buy</w:t>
      </w:r>
      <w:r w:rsidR="006552E5">
        <w:rPr>
          <w:rFonts w:ascii="Times New Roman" w:hAnsi="Times New Roman"/>
        </w:rPr>
        <w:t>-</w:t>
      </w:r>
      <w:r>
        <w:rPr>
          <w:rFonts w:ascii="Times New Roman" w:hAnsi="Times New Roman"/>
        </w:rPr>
        <w:t>down” in which the district pays groundwater irrigators to reduce the amount of water pumped each year</w:t>
      </w:r>
      <w:r w:rsidR="00E071C5" w:rsidRPr="00EB67BC">
        <w:rPr>
          <w:rFonts w:ascii="Times New Roman" w:hAnsi="Times New Roman"/>
        </w:rPr>
        <w:t>.</w:t>
      </w:r>
      <w:r>
        <w:rPr>
          <w:rFonts w:ascii="Times New Roman" w:hAnsi="Times New Roman"/>
        </w:rPr>
        <w:t xml:space="preserve">  The Program is proposing to partner</w:t>
      </w:r>
      <w:r w:rsidR="00541671">
        <w:rPr>
          <w:rFonts w:ascii="Times New Roman" w:hAnsi="Times New Roman"/>
        </w:rPr>
        <w:t xml:space="preserve"> with the NPNRD through funding contributions to these</w:t>
      </w:r>
      <w:r w:rsidR="006552E5">
        <w:rPr>
          <w:rFonts w:ascii="Times New Roman" w:hAnsi="Times New Roman"/>
        </w:rPr>
        <w:t xml:space="preserve"> water-saving</w:t>
      </w:r>
      <w:r w:rsidR="00541671">
        <w:rPr>
          <w:rFonts w:ascii="Times New Roman" w:hAnsi="Times New Roman"/>
        </w:rPr>
        <w:t xml:space="preserve"> programs.</w:t>
      </w:r>
    </w:p>
    <w:p w14:paraId="2D82AB64" w14:textId="77777777" w:rsidR="00DE627F" w:rsidRPr="00DE627F" w:rsidRDefault="00541671" w:rsidP="00884DF3">
      <w:pPr>
        <w:numPr>
          <w:ilvl w:val="1"/>
          <w:numId w:val="2"/>
        </w:numPr>
        <w:spacing w:after="0" w:line="240" w:lineRule="auto"/>
        <w:jc w:val="both"/>
        <w:rPr>
          <w:rFonts w:ascii="Times New Roman" w:hAnsi="Times New Roman"/>
          <w:u w:val="single"/>
        </w:rPr>
      </w:pPr>
      <w:r>
        <w:rPr>
          <w:rFonts w:ascii="Times New Roman" w:hAnsi="Times New Roman"/>
        </w:rPr>
        <w:t xml:space="preserve">The Program has discussed potential leasing </w:t>
      </w:r>
      <w:r w:rsidR="00697D0B">
        <w:rPr>
          <w:rFonts w:ascii="Times New Roman" w:hAnsi="Times New Roman"/>
        </w:rPr>
        <w:t>opportunities</w:t>
      </w:r>
      <w:r>
        <w:rPr>
          <w:rFonts w:ascii="Times New Roman" w:hAnsi="Times New Roman"/>
        </w:rPr>
        <w:t xml:space="preserve"> with Nebraska irrigation districts diverting from the North Platte River upstream of Lake McConaughy and plans to continue these pursuits in 2019.</w:t>
      </w:r>
      <w:r w:rsidR="008E4F1F">
        <w:rPr>
          <w:rFonts w:ascii="Times New Roman" w:hAnsi="Times New Roman"/>
        </w:rPr>
        <w:t xml:space="preserve">  </w:t>
      </w:r>
    </w:p>
    <w:p w14:paraId="337D8CE4" w14:textId="75C1F937" w:rsidR="00E071C5" w:rsidRPr="00884DF3" w:rsidRDefault="00E071C5" w:rsidP="00884DF3">
      <w:pPr>
        <w:numPr>
          <w:ilvl w:val="1"/>
          <w:numId w:val="2"/>
        </w:numPr>
        <w:spacing w:after="0" w:line="240" w:lineRule="auto"/>
        <w:jc w:val="both"/>
        <w:rPr>
          <w:rFonts w:ascii="Times New Roman" w:hAnsi="Times New Roman"/>
          <w:u w:val="single"/>
        </w:rPr>
      </w:pPr>
      <w:r w:rsidRPr="00B315A9">
        <w:rPr>
          <w:rFonts w:ascii="Times New Roman" w:hAnsi="Times New Roman"/>
        </w:rPr>
        <w:t>Based on the assumptions described in the sections below, the total cost of projects under the WP-4(f) for water leasing is $</w:t>
      </w:r>
      <w:r w:rsidR="00B32F54">
        <w:rPr>
          <w:rFonts w:ascii="Times New Roman" w:hAnsi="Times New Roman"/>
        </w:rPr>
        <w:t>4,244,400</w:t>
      </w:r>
      <w:r w:rsidRPr="00B315A9">
        <w:rPr>
          <w:rFonts w:ascii="Times New Roman" w:hAnsi="Times New Roman"/>
        </w:rPr>
        <w:t xml:space="preserve"> for 201</w:t>
      </w:r>
      <w:r w:rsidR="00EB67BC" w:rsidRPr="00B315A9">
        <w:rPr>
          <w:rFonts w:ascii="Times New Roman" w:hAnsi="Times New Roman"/>
        </w:rPr>
        <w:t>9</w:t>
      </w:r>
      <w:r w:rsidRPr="00B315A9">
        <w:rPr>
          <w:rFonts w:ascii="Times New Roman" w:hAnsi="Times New Roman"/>
        </w:rPr>
        <w:t>. The specific costs and projected water volumes in WP-4(f) are subject to change and dependent on executed lease agreements with irrigation districts and irrigators in their systems.</w:t>
      </w:r>
    </w:p>
    <w:p w14:paraId="7292CE4F" w14:textId="77777777" w:rsidR="00E071C5" w:rsidRPr="00E071C5" w:rsidRDefault="00E071C5" w:rsidP="00E071C5">
      <w:pPr>
        <w:spacing w:after="0" w:line="240" w:lineRule="auto"/>
        <w:rPr>
          <w:rFonts w:ascii="Times New Roman" w:hAnsi="Times New Roman"/>
          <w:u w:val="single"/>
        </w:rPr>
      </w:pPr>
    </w:p>
    <w:p w14:paraId="0501917B" w14:textId="77777777" w:rsidR="00E071C5" w:rsidRPr="00E071C5" w:rsidRDefault="00E071C5" w:rsidP="00E071C5">
      <w:pPr>
        <w:spacing w:after="0" w:line="240" w:lineRule="auto"/>
        <w:rPr>
          <w:rFonts w:ascii="Times New Roman" w:hAnsi="Times New Roman"/>
        </w:rPr>
      </w:pPr>
      <w:r w:rsidRPr="00E071C5">
        <w:rPr>
          <w:rFonts w:ascii="Times New Roman" w:hAnsi="Times New Roman"/>
          <w:u w:val="single"/>
        </w:rPr>
        <w:t>Line Item:</w:t>
      </w:r>
      <w:r w:rsidRPr="00E071C5">
        <w:rPr>
          <w:rFonts w:ascii="Times New Roman" w:hAnsi="Times New Roman"/>
        </w:rPr>
        <w:tab/>
      </w:r>
      <w:r w:rsidRPr="00E071C5">
        <w:rPr>
          <w:rFonts w:ascii="Times New Roman" w:hAnsi="Times New Roman"/>
          <w:b/>
        </w:rPr>
        <w:t>WP-4(f)i</w:t>
      </w:r>
    </w:p>
    <w:p w14:paraId="2836DB00" w14:textId="77777777" w:rsidR="00E071C5" w:rsidRPr="00E071C5" w:rsidRDefault="00E071C5" w:rsidP="00E071C5">
      <w:pPr>
        <w:spacing w:after="0"/>
        <w:rPr>
          <w:rFonts w:ascii="Times New Roman" w:hAnsi="Times New Roman"/>
        </w:rPr>
      </w:pPr>
      <w:r w:rsidRPr="00E071C5">
        <w:rPr>
          <w:rFonts w:ascii="Times New Roman" w:hAnsi="Times New Roman"/>
          <w:u w:val="single"/>
        </w:rPr>
        <w:t>Description</w:t>
      </w:r>
      <w:r w:rsidRPr="00E071C5">
        <w:rPr>
          <w:rFonts w:ascii="Times New Roman" w:hAnsi="Times New Roman"/>
        </w:rPr>
        <w:t xml:space="preserve">: </w:t>
      </w:r>
      <w:r w:rsidRPr="00E071C5">
        <w:rPr>
          <w:rFonts w:ascii="Times New Roman" w:hAnsi="Times New Roman"/>
        </w:rPr>
        <w:tab/>
        <w:t>Water Action Plan (CPNRD surface and groundwater leasing)</w:t>
      </w:r>
    </w:p>
    <w:p w14:paraId="5B7C5522" w14:textId="42442BAE" w:rsidR="00E071C5" w:rsidRPr="00E071C5" w:rsidRDefault="00E071C5" w:rsidP="00E071C5">
      <w:pPr>
        <w:spacing w:after="0"/>
        <w:rPr>
          <w:rFonts w:ascii="Times New Roman" w:hAnsi="Times New Roman"/>
        </w:rPr>
      </w:pPr>
      <w:r w:rsidRPr="00E071C5">
        <w:rPr>
          <w:rFonts w:ascii="Times New Roman" w:hAnsi="Times New Roman"/>
          <w:u w:val="single"/>
        </w:rPr>
        <w:t>Estimated Cost:</w:t>
      </w:r>
      <w:r w:rsidRPr="00E071C5">
        <w:rPr>
          <w:rFonts w:ascii="Times New Roman" w:hAnsi="Times New Roman"/>
        </w:rPr>
        <w:tab/>
        <w:t xml:space="preserve"> $</w:t>
      </w:r>
      <w:r w:rsidR="006A3694">
        <w:rPr>
          <w:rFonts w:ascii="Times New Roman" w:hAnsi="Times New Roman"/>
        </w:rPr>
        <w:t>2,</w:t>
      </w:r>
      <w:r w:rsidR="00867CD1">
        <w:rPr>
          <w:rFonts w:ascii="Times New Roman" w:hAnsi="Times New Roman"/>
        </w:rPr>
        <w:t>397</w:t>
      </w:r>
      <w:r w:rsidR="006A3694">
        <w:rPr>
          <w:rFonts w:ascii="Times New Roman" w:hAnsi="Times New Roman"/>
        </w:rPr>
        <w:t>,</w:t>
      </w:r>
      <w:r w:rsidR="00E441F3">
        <w:rPr>
          <w:rFonts w:ascii="Times New Roman" w:hAnsi="Times New Roman"/>
        </w:rPr>
        <w:t>0</w:t>
      </w:r>
      <w:r w:rsidR="006A3694">
        <w:rPr>
          <w:rFonts w:ascii="Times New Roman" w:hAnsi="Times New Roman"/>
        </w:rPr>
        <w:t>00</w:t>
      </w:r>
    </w:p>
    <w:p w14:paraId="4BDAD3CA" w14:textId="77777777" w:rsidR="00E071C5" w:rsidRPr="00E071C5" w:rsidRDefault="00E071C5" w:rsidP="00E071C5">
      <w:pPr>
        <w:spacing w:after="0"/>
        <w:rPr>
          <w:rFonts w:ascii="Times New Roman" w:hAnsi="Times New Roman"/>
        </w:rPr>
      </w:pPr>
    </w:p>
    <w:p w14:paraId="24FBCF71" w14:textId="4C4C9079" w:rsidR="00E071C5" w:rsidRPr="00E071C5" w:rsidRDefault="00E071C5" w:rsidP="00E071C5">
      <w:pPr>
        <w:spacing w:after="0" w:line="240" w:lineRule="auto"/>
        <w:jc w:val="both"/>
        <w:rPr>
          <w:rFonts w:ascii="Times New Roman" w:hAnsi="Times New Roman"/>
          <w:i/>
          <w:u w:val="single"/>
        </w:rPr>
      </w:pPr>
      <w:r w:rsidRPr="00E071C5">
        <w:rPr>
          <w:rFonts w:ascii="Times New Roman" w:hAnsi="Times New Roman"/>
          <w:i/>
          <w:u w:val="single"/>
        </w:rPr>
        <w:t xml:space="preserve">CPNRD </w:t>
      </w:r>
      <w:r w:rsidR="00F465BE">
        <w:rPr>
          <w:rFonts w:ascii="Times New Roman" w:hAnsi="Times New Roman"/>
          <w:i/>
          <w:u w:val="single"/>
        </w:rPr>
        <w:t>Surface Water Transfer</w:t>
      </w:r>
    </w:p>
    <w:p w14:paraId="6B51DA78" w14:textId="77777777" w:rsidR="00E071C5" w:rsidRPr="00E071C5" w:rsidRDefault="00E071C5" w:rsidP="00E071C5">
      <w:pPr>
        <w:spacing w:after="0" w:line="240" w:lineRule="auto"/>
        <w:jc w:val="both"/>
        <w:rPr>
          <w:rFonts w:ascii="Times New Roman" w:hAnsi="Times New Roman"/>
        </w:rPr>
      </w:pPr>
      <w:r w:rsidRPr="00E071C5">
        <w:rPr>
          <w:rFonts w:ascii="Times New Roman" w:hAnsi="Times New Roman"/>
        </w:rPr>
        <w:t xml:space="preserve">The CPNRD transfers the consumptive use from natural flow associated with surface water irrigation rights to instream flow purposes to increase streamflow in the Platte River. The transferred surface irrigation rights are from willing irrigators who may switch to a groundwater supply to irrigate their land. Surface water rights from the Orchard-Alfalfa Canal, Thirty-Mile Canal, and Cozad Canal are transferred to instream uses for the Program. The CPNRD filed the water right transfer permits for temporary changes of use from irrigation to instream flows with the NDNR. The permits are dependent on the lease terms (i.e. some permit applications are submitted annually, some are submitted every 3 years, etc. based on the lease agreement length). There are a series of permit applications for the transfer, as water rights are grouped by lease term.  </w:t>
      </w:r>
    </w:p>
    <w:p w14:paraId="3E37252E" w14:textId="77777777" w:rsidR="00E071C5" w:rsidRPr="00E071C5" w:rsidRDefault="00E071C5" w:rsidP="00E071C5">
      <w:pPr>
        <w:spacing w:after="0" w:line="240" w:lineRule="auto"/>
        <w:jc w:val="both"/>
        <w:rPr>
          <w:rFonts w:ascii="Times New Roman" w:hAnsi="Times New Roman"/>
        </w:rPr>
      </w:pPr>
    </w:p>
    <w:p w14:paraId="649A2BA7" w14:textId="6A150469" w:rsidR="00E071C5" w:rsidRPr="00E071C5" w:rsidRDefault="00E071C5" w:rsidP="00E071C5">
      <w:pPr>
        <w:spacing w:after="0" w:line="240" w:lineRule="auto"/>
        <w:jc w:val="both"/>
        <w:rPr>
          <w:rFonts w:ascii="Times New Roman" w:hAnsi="Times New Roman"/>
        </w:rPr>
      </w:pPr>
      <w:r w:rsidRPr="00E071C5">
        <w:rPr>
          <w:rFonts w:ascii="Times New Roman" w:hAnsi="Times New Roman"/>
        </w:rPr>
        <w:t>The CPNRD leases the net consumptive use portion of the surface water rights to the Program, which accounts for the impact</w:t>
      </w:r>
      <w:r w:rsidR="00D01242">
        <w:rPr>
          <w:rFonts w:ascii="Times New Roman" w:hAnsi="Times New Roman"/>
        </w:rPr>
        <w:t>s</w:t>
      </w:r>
      <w:r w:rsidRPr="00E071C5">
        <w:rPr>
          <w:rFonts w:ascii="Times New Roman" w:hAnsi="Times New Roman"/>
        </w:rPr>
        <w:t xml:space="preserve"> </w:t>
      </w:r>
      <w:r w:rsidR="00D01242">
        <w:rPr>
          <w:rFonts w:ascii="Times New Roman" w:hAnsi="Times New Roman"/>
        </w:rPr>
        <w:t>of depletions associated with groundwater pumping as an alternative to surface water irrigation</w:t>
      </w:r>
      <w:r w:rsidRPr="00E071C5">
        <w:rPr>
          <w:rFonts w:ascii="Times New Roman" w:hAnsi="Times New Roman"/>
        </w:rPr>
        <w:t xml:space="preserve">; therefore, the Program does not need to budget additional costs for offsets. </w:t>
      </w:r>
      <w:r w:rsidR="006A3694">
        <w:rPr>
          <w:rFonts w:ascii="Times New Roman" w:hAnsi="Times New Roman"/>
        </w:rPr>
        <w:t>For 2015-2017, t</w:t>
      </w:r>
      <w:r w:rsidRPr="00E071C5">
        <w:rPr>
          <w:rFonts w:ascii="Times New Roman" w:hAnsi="Times New Roman"/>
        </w:rPr>
        <w:t xml:space="preserve">he water </w:t>
      </w:r>
      <w:r w:rsidR="006A3694">
        <w:rPr>
          <w:rFonts w:ascii="Times New Roman" w:hAnsi="Times New Roman"/>
        </w:rPr>
        <w:t>was</w:t>
      </w:r>
      <w:r w:rsidRPr="00E071C5">
        <w:rPr>
          <w:rFonts w:ascii="Times New Roman" w:hAnsi="Times New Roman"/>
        </w:rPr>
        <w:t xml:space="preserve"> diverted and measured at each canal headgate and subsequently returned to the river at each canal’s return structure. </w:t>
      </w:r>
      <w:r w:rsidR="006A3694">
        <w:rPr>
          <w:rFonts w:ascii="Times New Roman" w:hAnsi="Times New Roman"/>
        </w:rPr>
        <w:t xml:space="preserve">In 2018, an agreement was reached between CPNRD, the NDNR, and the CNPPID to </w:t>
      </w:r>
      <w:r w:rsidR="00605D5A">
        <w:rPr>
          <w:rFonts w:ascii="Times New Roman" w:hAnsi="Times New Roman"/>
        </w:rPr>
        <w:t xml:space="preserve">test an arrangement in which the transferred surface water that the Program purchases from CPNRD would be retained in storage in Lake McConaughy and transferred to the EA instead of direct river returns at the canal headgates.  This pilot project provided for a maximum of 14,200 acre-feet of CPNRD water to be transferred to the Lake McConaughy EA.  </w:t>
      </w:r>
    </w:p>
    <w:p w14:paraId="09898CA0" w14:textId="77777777" w:rsidR="00E071C5" w:rsidRPr="00E071C5" w:rsidRDefault="00E071C5" w:rsidP="00E071C5">
      <w:pPr>
        <w:spacing w:after="0" w:line="240" w:lineRule="auto"/>
        <w:jc w:val="both"/>
        <w:rPr>
          <w:rFonts w:ascii="Times New Roman" w:hAnsi="Times New Roman"/>
        </w:rPr>
      </w:pPr>
    </w:p>
    <w:p w14:paraId="62CB1C9F" w14:textId="6945A18D" w:rsidR="00E071C5" w:rsidRPr="00E071C5" w:rsidRDefault="00605D5A" w:rsidP="00E071C5">
      <w:pPr>
        <w:spacing w:after="0" w:line="240" w:lineRule="auto"/>
        <w:jc w:val="both"/>
        <w:rPr>
          <w:rFonts w:ascii="Times New Roman" w:hAnsi="Times New Roman"/>
        </w:rPr>
      </w:pPr>
      <w:r>
        <w:rPr>
          <w:rFonts w:ascii="Times New Roman" w:hAnsi="Times New Roman"/>
        </w:rPr>
        <w:t xml:space="preserve">For budget purposes, it is assumed that </w:t>
      </w:r>
      <w:r w:rsidR="004A7388">
        <w:rPr>
          <w:rFonts w:ascii="Times New Roman" w:hAnsi="Times New Roman"/>
        </w:rPr>
        <w:t>operations similar to the 2018 pilot program</w:t>
      </w:r>
      <w:r>
        <w:rPr>
          <w:rFonts w:ascii="Times New Roman" w:hAnsi="Times New Roman"/>
        </w:rPr>
        <w:t xml:space="preserve"> will occur</w:t>
      </w:r>
      <w:r w:rsidR="00274B55">
        <w:rPr>
          <w:rFonts w:ascii="Times New Roman" w:hAnsi="Times New Roman"/>
        </w:rPr>
        <w:t xml:space="preserve"> for the CPNRD surface water transfer</w:t>
      </w:r>
      <w:r>
        <w:rPr>
          <w:rFonts w:ascii="Times New Roman" w:hAnsi="Times New Roman"/>
        </w:rPr>
        <w:t xml:space="preserve"> in 2019, with a maximum transfer of 14,200 acre</w:t>
      </w:r>
      <w:r w:rsidR="008D54DB">
        <w:rPr>
          <w:rFonts w:ascii="Times New Roman" w:hAnsi="Times New Roman"/>
        </w:rPr>
        <w:t>-</w:t>
      </w:r>
      <w:r w:rsidR="00274B55">
        <w:rPr>
          <w:rFonts w:ascii="Times New Roman" w:hAnsi="Times New Roman"/>
        </w:rPr>
        <w:t>feet</w:t>
      </w:r>
      <w:r w:rsidR="0034686F">
        <w:rPr>
          <w:rFonts w:ascii="Times New Roman" w:hAnsi="Times New Roman"/>
        </w:rPr>
        <w:t xml:space="preserve"> into the Lake McConaughy EA</w:t>
      </w:r>
      <w:r w:rsidR="00274B55">
        <w:rPr>
          <w:rFonts w:ascii="Times New Roman" w:hAnsi="Times New Roman"/>
        </w:rPr>
        <w:t>.  Based on a cost of $154.50 per acre-foot in 2018 and a 3% annual escalation</w:t>
      </w:r>
      <w:r w:rsidR="00E441F3">
        <w:rPr>
          <w:rFonts w:ascii="Times New Roman" w:hAnsi="Times New Roman"/>
        </w:rPr>
        <w:t xml:space="preserve"> as specified </w:t>
      </w:r>
      <w:r w:rsidR="00E441F3">
        <w:rPr>
          <w:rFonts w:ascii="Times New Roman" w:hAnsi="Times New Roman"/>
        </w:rPr>
        <w:lastRenderedPageBreak/>
        <w:t>in the Amendment to Water Use Lease Agreement effective January 1, 2017</w:t>
      </w:r>
      <w:r w:rsidR="00274B55">
        <w:rPr>
          <w:rFonts w:ascii="Times New Roman" w:hAnsi="Times New Roman"/>
        </w:rPr>
        <w:t>, it is estimated that</w:t>
      </w:r>
      <w:r w:rsidR="00E441F3">
        <w:rPr>
          <w:rFonts w:ascii="Times New Roman" w:hAnsi="Times New Roman"/>
        </w:rPr>
        <w:t xml:space="preserve"> the cost of CPNRD surface water will be $159.14 per acre-foot in 2019.</w:t>
      </w:r>
      <w:r w:rsidR="00274B55">
        <w:rPr>
          <w:rFonts w:ascii="Times New Roman" w:hAnsi="Times New Roman"/>
        </w:rPr>
        <w:t xml:space="preserve"> </w:t>
      </w:r>
      <w:r w:rsidR="00E071C5" w:rsidRPr="00E071C5">
        <w:rPr>
          <w:rFonts w:ascii="Times New Roman" w:hAnsi="Times New Roman"/>
        </w:rPr>
        <w:t xml:space="preserve"> Total budgeted cost for surface water transferred from CPNRD in </w:t>
      </w:r>
      <w:r w:rsidR="00E441F3" w:rsidRPr="00E071C5">
        <w:rPr>
          <w:rFonts w:ascii="Times New Roman" w:hAnsi="Times New Roman"/>
        </w:rPr>
        <w:t>201</w:t>
      </w:r>
      <w:r w:rsidR="00E441F3">
        <w:rPr>
          <w:rFonts w:ascii="Times New Roman" w:hAnsi="Times New Roman"/>
        </w:rPr>
        <w:t>9</w:t>
      </w:r>
      <w:r w:rsidR="00E441F3" w:rsidRPr="00E071C5">
        <w:rPr>
          <w:rFonts w:ascii="Times New Roman" w:hAnsi="Times New Roman"/>
        </w:rPr>
        <w:t xml:space="preserve"> </w:t>
      </w:r>
      <w:r w:rsidR="00E071C5" w:rsidRPr="00E071C5">
        <w:rPr>
          <w:rFonts w:ascii="Times New Roman" w:hAnsi="Times New Roman"/>
        </w:rPr>
        <w:t>is $</w:t>
      </w:r>
      <w:r w:rsidR="00E441F3">
        <w:rPr>
          <w:rFonts w:ascii="Times New Roman" w:hAnsi="Times New Roman"/>
        </w:rPr>
        <w:t>2,260</w:t>
      </w:r>
      <w:r w:rsidR="00E071C5" w:rsidRPr="00E071C5">
        <w:rPr>
          <w:rFonts w:ascii="Times New Roman" w:hAnsi="Times New Roman"/>
        </w:rPr>
        <w:t>,000 ($</w:t>
      </w:r>
      <w:r w:rsidR="00E441F3">
        <w:rPr>
          <w:rFonts w:ascii="Times New Roman" w:hAnsi="Times New Roman"/>
        </w:rPr>
        <w:t>159.14</w:t>
      </w:r>
      <w:r w:rsidR="00E071C5" w:rsidRPr="00E071C5">
        <w:rPr>
          <w:rFonts w:ascii="Times New Roman" w:hAnsi="Times New Roman"/>
        </w:rPr>
        <w:t xml:space="preserve"> per acre-foot × </w:t>
      </w:r>
      <w:r w:rsidR="00E441F3">
        <w:rPr>
          <w:rFonts w:ascii="Times New Roman" w:hAnsi="Times New Roman"/>
        </w:rPr>
        <w:t>14,200</w:t>
      </w:r>
      <w:r w:rsidR="00E071C5" w:rsidRPr="00E071C5">
        <w:rPr>
          <w:rFonts w:ascii="Times New Roman" w:hAnsi="Times New Roman"/>
        </w:rPr>
        <w:t xml:space="preserve"> acre-feet</w:t>
      </w:r>
      <w:r w:rsidR="00E441F3">
        <w:rPr>
          <w:rFonts w:ascii="Times New Roman" w:hAnsi="Times New Roman"/>
        </w:rPr>
        <w:t>, rounded to the nearest $1</w:t>
      </w:r>
      <w:r w:rsidR="009031BC">
        <w:rPr>
          <w:rFonts w:ascii="Times New Roman" w:hAnsi="Times New Roman"/>
        </w:rPr>
        <w:t>,</w:t>
      </w:r>
      <w:r w:rsidR="00E441F3">
        <w:rPr>
          <w:rFonts w:ascii="Times New Roman" w:hAnsi="Times New Roman"/>
        </w:rPr>
        <w:t>000</w:t>
      </w:r>
      <w:r w:rsidR="00E071C5" w:rsidRPr="00E071C5">
        <w:rPr>
          <w:rFonts w:ascii="Times New Roman" w:hAnsi="Times New Roman"/>
        </w:rPr>
        <w:t xml:space="preserve">).  Actual expenditures will be based on the calculated net volume of surface water transferred from CPNRD in </w:t>
      </w:r>
      <w:r w:rsidR="009031BC">
        <w:rPr>
          <w:rFonts w:ascii="Times New Roman" w:hAnsi="Times New Roman"/>
        </w:rPr>
        <w:t>2019</w:t>
      </w:r>
      <w:r w:rsidR="00E071C5" w:rsidRPr="00E071C5">
        <w:rPr>
          <w:rFonts w:ascii="Times New Roman" w:hAnsi="Times New Roman"/>
        </w:rPr>
        <w:t>.</w:t>
      </w:r>
    </w:p>
    <w:p w14:paraId="2515EF68" w14:textId="08B55A4B" w:rsidR="00E071C5" w:rsidRDefault="00E071C5" w:rsidP="00E071C5">
      <w:pPr>
        <w:spacing w:after="0" w:line="240" w:lineRule="auto"/>
        <w:jc w:val="both"/>
        <w:rPr>
          <w:rFonts w:ascii="Times New Roman" w:hAnsi="Times New Roman"/>
        </w:rPr>
      </w:pPr>
    </w:p>
    <w:p w14:paraId="3055A02D" w14:textId="79DC77AD" w:rsidR="00F465BE" w:rsidRPr="00B32F54" w:rsidRDefault="00F465BE" w:rsidP="00E071C5">
      <w:pPr>
        <w:spacing w:after="0" w:line="240" w:lineRule="auto"/>
        <w:jc w:val="both"/>
        <w:rPr>
          <w:rFonts w:ascii="Times New Roman" w:hAnsi="Times New Roman"/>
          <w:i/>
          <w:u w:val="single"/>
        </w:rPr>
      </w:pPr>
      <w:r>
        <w:rPr>
          <w:rFonts w:ascii="Times New Roman" w:hAnsi="Times New Roman"/>
          <w:i/>
          <w:u w:val="single"/>
        </w:rPr>
        <w:t>CPNRD Groundwater Recharge</w:t>
      </w:r>
    </w:p>
    <w:p w14:paraId="558E34FB" w14:textId="23CDB438" w:rsidR="00E071C5" w:rsidRPr="00E071C5" w:rsidRDefault="00E071C5" w:rsidP="00E071C5">
      <w:pPr>
        <w:spacing w:after="0" w:line="240" w:lineRule="auto"/>
        <w:jc w:val="both"/>
        <w:rPr>
          <w:rFonts w:ascii="Times New Roman" w:hAnsi="Times New Roman"/>
        </w:rPr>
      </w:pPr>
      <w:r w:rsidRPr="00E071C5">
        <w:rPr>
          <w:rFonts w:ascii="Times New Roman" w:hAnsi="Times New Roman"/>
        </w:rPr>
        <w:t>The CPNRD groundwater recharge component in the water use lease agreement is for excess flows diverted and recharge through the Orchard-Alfalfa, Thir</w:t>
      </w:r>
      <w:r w:rsidR="003B0207">
        <w:rPr>
          <w:rFonts w:ascii="Times New Roman" w:hAnsi="Times New Roman"/>
        </w:rPr>
        <w:t xml:space="preserve">ty </w:t>
      </w:r>
      <w:r w:rsidRPr="00E071C5">
        <w:rPr>
          <w:rFonts w:ascii="Times New Roman" w:hAnsi="Times New Roman"/>
        </w:rPr>
        <w:t xml:space="preserve">Mile, and Cozad canals. The CPNRD submitted permanent permits for new surface water appropriations of natural flow for recharge with the NDNR in 2011 and the permits and were approved in 2015. The CPNRD filed for permits for 100 cfs of excess flow diversion in the Thirty-Mile Canal, 100 cfs in the Cozad Canal and 75 cfs in the Orchard-Alfalfa Canal.  </w:t>
      </w:r>
      <w:r w:rsidR="00F465BE">
        <w:rPr>
          <w:rFonts w:ascii="Times New Roman" w:hAnsi="Times New Roman"/>
        </w:rPr>
        <w:t>Unlike other recharge projects, t</w:t>
      </w:r>
      <w:r w:rsidRPr="00E071C5">
        <w:rPr>
          <w:rFonts w:ascii="Times New Roman" w:hAnsi="Times New Roman"/>
        </w:rPr>
        <w:t>he Program is not charged directly for the excess flows diverted at the canal headgates for groundwater recharge; instead, the Program pays</w:t>
      </w:r>
      <w:r w:rsidR="006D7AC6">
        <w:rPr>
          <w:rFonts w:ascii="Times New Roman" w:hAnsi="Times New Roman"/>
        </w:rPr>
        <w:t xml:space="preserve"> CPNRD</w:t>
      </w:r>
      <w:r w:rsidRPr="00E071C5">
        <w:rPr>
          <w:rFonts w:ascii="Times New Roman" w:hAnsi="Times New Roman"/>
        </w:rPr>
        <w:t xml:space="preserve"> for the calculated volume of return flow accretions at the river resulting from recharge in the current and prior years.</w:t>
      </w:r>
    </w:p>
    <w:p w14:paraId="4B9376F8" w14:textId="77777777" w:rsidR="00E071C5" w:rsidRPr="00E071C5" w:rsidRDefault="00E071C5" w:rsidP="00E071C5">
      <w:pPr>
        <w:spacing w:after="0" w:line="240" w:lineRule="auto"/>
        <w:jc w:val="both"/>
        <w:rPr>
          <w:rFonts w:ascii="Times New Roman" w:hAnsi="Times New Roman"/>
        </w:rPr>
      </w:pPr>
    </w:p>
    <w:p w14:paraId="7347F69C" w14:textId="5B102AC4" w:rsidR="00E071C5" w:rsidRPr="00E071C5" w:rsidRDefault="00E071C5" w:rsidP="00E071C5">
      <w:pPr>
        <w:spacing w:after="0" w:line="240" w:lineRule="auto"/>
        <w:jc w:val="both"/>
        <w:rPr>
          <w:rFonts w:ascii="Times New Roman" w:hAnsi="Times New Roman"/>
        </w:rPr>
      </w:pPr>
      <w:r w:rsidRPr="00E071C5">
        <w:rPr>
          <w:rFonts w:ascii="Times New Roman" w:hAnsi="Times New Roman"/>
        </w:rPr>
        <w:t xml:space="preserve">Return flow accretions from recharge increased from </w:t>
      </w:r>
      <w:r w:rsidR="00BA1A3F">
        <w:rPr>
          <w:rFonts w:ascii="Times New Roman" w:hAnsi="Times New Roman"/>
        </w:rPr>
        <w:t>1,590</w:t>
      </w:r>
      <w:r w:rsidR="00BA1A3F" w:rsidRPr="00E071C5">
        <w:rPr>
          <w:rFonts w:ascii="Times New Roman" w:hAnsi="Times New Roman"/>
        </w:rPr>
        <w:t xml:space="preserve"> </w:t>
      </w:r>
      <w:r w:rsidRPr="00E071C5">
        <w:rPr>
          <w:rFonts w:ascii="Times New Roman" w:hAnsi="Times New Roman"/>
        </w:rPr>
        <w:t xml:space="preserve">acre-feet in </w:t>
      </w:r>
      <w:r w:rsidR="00BA1A3F">
        <w:rPr>
          <w:rFonts w:ascii="Times New Roman" w:hAnsi="Times New Roman"/>
        </w:rPr>
        <w:t>2015</w:t>
      </w:r>
      <w:r w:rsidRPr="00E071C5">
        <w:rPr>
          <w:rFonts w:ascii="Times New Roman" w:hAnsi="Times New Roman"/>
        </w:rPr>
        <w:t xml:space="preserve"> to </w:t>
      </w:r>
      <w:r w:rsidR="00867CD1">
        <w:rPr>
          <w:rFonts w:ascii="Times New Roman" w:hAnsi="Times New Roman"/>
        </w:rPr>
        <w:t>2,377</w:t>
      </w:r>
      <w:r w:rsidRPr="00E071C5">
        <w:rPr>
          <w:rFonts w:ascii="Times New Roman" w:hAnsi="Times New Roman"/>
        </w:rPr>
        <w:t xml:space="preserve"> acre-feet in </w:t>
      </w:r>
      <w:r w:rsidR="00867CD1">
        <w:rPr>
          <w:rFonts w:ascii="Times New Roman" w:hAnsi="Times New Roman"/>
        </w:rPr>
        <w:t>2017</w:t>
      </w:r>
      <w:r w:rsidRPr="00E071C5">
        <w:rPr>
          <w:rFonts w:ascii="Times New Roman" w:hAnsi="Times New Roman"/>
        </w:rPr>
        <w:t xml:space="preserve">.    This trend of increasing return flow accretions at the river is expected to continue as recharge and resulting accretions compound from each successive year of project operation.  </w:t>
      </w:r>
      <w:r w:rsidR="00867CD1">
        <w:rPr>
          <w:rFonts w:ascii="Times New Roman" w:hAnsi="Times New Roman"/>
        </w:rPr>
        <w:t>For budget purposes, the EDO assumes recharge accretions of 3,000 acre-feet in 2019</w:t>
      </w:r>
      <w:r w:rsidRPr="00E071C5">
        <w:rPr>
          <w:rFonts w:ascii="Times New Roman" w:hAnsi="Times New Roman"/>
        </w:rPr>
        <w:t xml:space="preserve">.    </w:t>
      </w:r>
    </w:p>
    <w:p w14:paraId="2ACCBBCE" w14:textId="77777777" w:rsidR="00E071C5" w:rsidRPr="00E071C5" w:rsidRDefault="00E071C5" w:rsidP="00E071C5">
      <w:pPr>
        <w:spacing w:after="0" w:line="240" w:lineRule="auto"/>
        <w:jc w:val="both"/>
        <w:rPr>
          <w:rFonts w:ascii="Times New Roman" w:hAnsi="Times New Roman"/>
        </w:rPr>
      </w:pPr>
    </w:p>
    <w:p w14:paraId="0B4D8E81" w14:textId="6BAEA08B" w:rsidR="00E071C5" w:rsidRPr="00E071C5" w:rsidRDefault="00E071C5" w:rsidP="00E071C5">
      <w:pPr>
        <w:spacing w:after="0" w:line="240" w:lineRule="auto"/>
        <w:jc w:val="both"/>
        <w:rPr>
          <w:rFonts w:ascii="Times New Roman" w:hAnsi="Times New Roman"/>
        </w:rPr>
      </w:pPr>
      <w:r w:rsidRPr="00E071C5">
        <w:rPr>
          <w:rFonts w:ascii="Times New Roman" w:hAnsi="Times New Roman"/>
        </w:rPr>
        <w:t xml:space="preserve">The amended Water Service Agreement effective January 1, 2017 set the cost for leased groundwater recharge accretions at $43.00 for 2017, with escalation of 3% each year.  The cost of groundwater recharge accretions leased from CPNRD in </w:t>
      </w:r>
      <w:r w:rsidR="00867CD1" w:rsidRPr="00E071C5">
        <w:rPr>
          <w:rFonts w:ascii="Times New Roman" w:hAnsi="Times New Roman"/>
        </w:rPr>
        <w:t>201</w:t>
      </w:r>
      <w:r w:rsidR="00867CD1">
        <w:rPr>
          <w:rFonts w:ascii="Times New Roman" w:hAnsi="Times New Roman"/>
        </w:rPr>
        <w:t>9</w:t>
      </w:r>
      <w:r w:rsidR="00867CD1" w:rsidRPr="00E071C5">
        <w:rPr>
          <w:rFonts w:ascii="Times New Roman" w:hAnsi="Times New Roman"/>
        </w:rPr>
        <w:t xml:space="preserve"> </w:t>
      </w:r>
      <w:r w:rsidRPr="00E071C5">
        <w:rPr>
          <w:rFonts w:ascii="Times New Roman" w:hAnsi="Times New Roman"/>
        </w:rPr>
        <w:t>is expected to be $</w:t>
      </w:r>
      <w:r w:rsidR="00867CD1">
        <w:rPr>
          <w:rFonts w:ascii="Times New Roman" w:hAnsi="Times New Roman"/>
        </w:rPr>
        <w:t>45.62 per acre-foot</w:t>
      </w:r>
      <w:r w:rsidRPr="00E071C5">
        <w:rPr>
          <w:rFonts w:ascii="Times New Roman" w:hAnsi="Times New Roman"/>
        </w:rPr>
        <w:t xml:space="preserve">. The budgeted cost for the CPNRD recharge lease in </w:t>
      </w:r>
      <w:r w:rsidR="00867CD1" w:rsidRPr="00E071C5">
        <w:rPr>
          <w:rFonts w:ascii="Times New Roman" w:hAnsi="Times New Roman"/>
        </w:rPr>
        <w:t>201</w:t>
      </w:r>
      <w:r w:rsidR="00867CD1">
        <w:rPr>
          <w:rFonts w:ascii="Times New Roman" w:hAnsi="Times New Roman"/>
        </w:rPr>
        <w:t>9</w:t>
      </w:r>
      <w:r w:rsidR="00867CD1" w:rsidRPr="00E071C5">
        <w:rPr>
          <w:rFonts w:ascii="Times New Roman" w:hAnsi="Times New Roman"/>
        </w:rPr>
        <w:t xml:space="preserve"> </w:t>
      </w:r>
      <w:r w:rsidRPr="00E071C5">
        <w:rPr>
          <w:rFonts w:ascii="Times New Roman" w:hAnsi="Times New Roman"/>
        </w:rPr>
        <w:t>is $</w:t>
      </w:r>
      <w:r w:rsidR="00867CD1">
        <w:rPr>
          <w:rFonts w:ascii="Times New Roman" w:hAnsi="Times New Roman"/>
        </w:rPr>
        <w:t>137,000</w:t>
      </w:r>
      <w:r w:rsidRPr="00E071C5">
        <w:rPr>
          <w:rFonts w:ascii="Times New Roman" w:hAnsi="Times New Roman"/>
        </w:rPr>
        <w:t xml:space="preserve"> ($</w:t>
      </w:r>
      <w:r w:rsidR="00867CD1">
        <w:rPr>
          <w:rFonts w:ascii="Times New Roman" w:hAnsi="Times New Roman"/>
        </w:rPr>
        <w:t>45.62</w:t>
      </w:r>
      <w:r w:rsidRPr="00E071C5">
        <w:rPr>
          <w:rFonts w:ascii="Times New Roman" w:hAnsi="Times New Roman"/>
        </w:rPr>
        <w:t xml:space="preserve"> per acre-foot × </w:t>
      </w:r>
      <w:r w:rsidR="00867CD1">
        <w:rPr>
          <w:rFonts w:ascii="Times New Roman" w:hAnsi="Times New Roman"/>
        </w:rPr>
        <w:t>3</w:t>
      </w:r>
      <w:r w:rsidRPr="00E071C5">
        <w:rPr>
          <w:rFonts w:ascii="Times New Roman" w:hAnsi="Times New Roman"/>
        </w:rPr>
        <w:t>,000 acre-feet</w:t>
      </w:r>
      <w:r w:rsidR="00867CD1">
        <w:rPr>
          <w:rFonts w:ascii="Times New Roman" w:hAnsi="Times New Roman"/>
        </w:rPr>
        <w:t>, rounded to the nearest $1,000</w:t>
      </w:r>
      <w:r w:rsidRPr="00E071C5">
        <w:rPr>
          <w:rFonts w:ascii="Times New Roman" w:hAnsi="Times New Roman"/>
        </w:rPr>
        <w:t xml:space="preserve">). The actual volume of recharge accretions will be calculated </w:t>
      </w:r>
      <w:r w:rsidR="00867CD1">
        <w:rPr>
          <w:rFonts w:ascii="Times New Roman" w:hAnsi="Times New Roman"/>
        </w:rPr>
        <w:t>in late 2019</w:t>
      </w:r>
      <w:r w:rsidRPr="00E071C5">
        <w:rPr>
          <w:rFonts w:ascii="Times New Roman" w:hAnsi="Times New Roman"/>
        </w:rPr>
        <w:t xml:space="preserve"> and is subject to change from the value provided in this document.  </w:t>
      </w:r>
    </w:p>
    <w:p w14:paraId="396094F9" w14:textId="77777777" w:rsidR="00E071C5" w:rsidRPr="00E071C5" w:rsidRDefault="00E071C5" w:rsidP="00E071C5">
      <w:pPr>
        <w:spacing w:after="0" w:line="240" w:lineRule="auto"/>
        <w:jc w:val="both"/>
        <w:rPr>
          <w:rFonts w:ascii="Times New Roman" w:hAnsi="Times New Roman"/>
        </w:rPr>
      </w:pPr>
    </w:p>
    <w:p w14:paraId="493FF171" w14:textId="77777777" w:rsidR="00E071C5" w:rsidRPr="00E071C5" w:rsidRDefault="00E071C5" w:rsidP="00E071C5">
      <w:pPr>
        <w:spacing w:after="0" w:line="240" w:lineRule="auto"/>
        <w:rPr>
          <w:rFonts w:ascii="Times New Roman" w:hAnsi="Times New Roman"/>
        </w:rPr>
      </w:pPr>
      <w:r w:rsidRPr="00E071C5">
        <w:rPr>
          <w:rFonts w:ascii="Times New Roman" w:hAnsi="Times New Roman"/>
          <w:u w:val="single"/>
        </w:rPr>
        <w:t>Line Item:</w:t>
      </w:r>
      <w:r w:rsidRPr="00E071C5">
        <w:rPr>
          <w:rFonts w:ascii="Times New Roman" w:hAnsi="Times New Roman"/>
        </w:rPr>
        <w:tab/>
      </w:r>
      <w:r w:rsidRPr="00E071C5">
        <w:rPr>
          <w:rFonts w:ascii="Times New Roman" w:hAnsi="Times New Roman"/>
          <w:b/>
        </w:rPr>
        <w:t>WP-4(f)ii</w:t>
      </w:r>
    </w:p>
    <w:p w14:paraId="351E65DA" w14:textId="77777777" w:rsidR="00E071C5" w:rsidRPr="00E071C5" w:rsidRDefault="00E071C5" w:rsidP="00E071C5">
      <w:pPr>
        <w:spacing w:after="0"/>
        <w:rPr>
          <w:rFonts w:ascii="Times New Roman" w:hAnsi="Times New Roman"/>
        </w:rPr>
      </w:pPr>
      <w:r w:rsidRPr="00E071C5">
        <w:rPr>
          <w:rFonts w:ascii="Times New Roman" w:hAnsi="Times New Roman"/>
          <w:u w:val="single"/>
        </w:rPr>
        <w:t>Description</w:t>
      </w:r>
      <w:r w:rsidRPr="00E071C5">
        <w:rPr>
          <w:rFonts w:ascii="Times New Roman" w:hAnsi="Times New Roman"/>
        </w:rPr>
        <w:t xml:space="preserve">: </w:t>
      </w:r>
      <w:r w:rsidRPr="00E071C5">
        <w:rPr>
          <w:rFonts w:ascii="Times New Roman" w:hAnsi="Times New Roman"/>
        </w:rPr>
        <w:tab/>
        <w:t>Water Action Plan (NPPD leasing)</w:t>
      </w:r>
    </w:p>
    <w:p w14:paraId="6A3621F4" w14:textId="2551EA49" w:rsidR="00E071C5" w:rsidRPr="00E071C5" w:rsidRDefault="00E071C5" w:rsidP="00E071C5">
      <w:pPr>
        <w:spacing w:after="0"/>
        <w:rPr>
          <w:rFonts w:ascii="Times New Roman" w:hAnsi="Times New Roman"/>
        </w:rPr>
      </w:pPr>
      <w:r w:rsidRPr="00E071C5">
        <w:rPr>
          <w:rFonts w:ascii="Times New Roman" w:hAnsi="Times New Roman"/>
          <w:u w:val="single"/>
        </w:rPr>
        <w:t>Estimated Cost:</w:t>
      </w:r>
      <w:r w:rsidRPr="00E071C5">
        <w:rPr>
          <w:rFonts w:ascii="Times New Roman" w:hAnsi="Times New Roman"/>
        </w:rPr>
        <w:tab/>
        <w:t xml:space="preserve"> $</w:t>
      </w:r>
      <w:r w:rsidR="005A5187">
        <w:rPr>
          <w:rFonts w:ascii="Times New Roman" w:hAnsi="Times New Roman"/>
        </w:rPr>
        <w:t>277,400</w:t>
      </w:r>
    </w:p>
    <w:p w14:paraId="39C16B9A" w14:textId="77777777" w:rsidR="00E071C5" w:rsidRPr="00E071C5" w:rsidRDefault="00E071C5" w:rsidP="00E071C5">
      <w:pPr>
        <w:spacing w:after="0" w:line="240" w:lineRule="auto"/>
        <w:jc w:val="both"/>
        <w:rPr>
          <w:rFonts w:ascii="Times New Roman" w:hAnsi="Times New Roman"/>
        </w:rPr>
      </w:pPr>
    </w:p>
    <w:p w14:paraId="4C49C43E" w14:textId="77777777" w:rsidR="00E071C5" w:rsidRPr="00E071C5" w:rsidRDefault="00E071C5" w:rsidP="00E071C5">
      <w:pPr>
        <w:spacing w:after="0" w:line="240" w:lineRule="auto"/>
        <w:jc w:val="both"/>
        <w:rPr>
          <w:rFonts w:ascii="Times New Roman" w:hAnsi="Times New Roman"/>
          <w:i/>
          <w:u w:val="single"/>
        </w:rPr>
      </w:pPr>
      <w:bookmarkStart w:id="6" w:name="_Hlk525223216"/>
      <w:r w:rsidRPr="00E071C5">
        <w:rPr>
          <w:rFonts w:ascii="Times New Roman" w:hAnsi="Times New Roman"/>
          <w:i/>
          <w:u w:val="single"/>
        </w:rPr>
        <w:t>NPPD Water Leasing</w:t>
      </w:r>
    </w:p>
    <w:p w14:paraId="44FA5B6F" w14:textId="1A447976" w:rsidR="00E071C5" w:rsidRPr="00E071C5" w:rsidRDefault="00E071C5" w:rsidP="00E071C5">
      <w:pPr>
        <w:spacing w:after="0" w:line="240" w:lineRule="auto"/>
        <w:jc w:val="both"/>
        <w:rPr>
          <w:rFonts w:ascii="Times New Roman" w:hAnsi="Times New Roman"/>
        </w:rPr>
      </w:pPr>
      <w:r w:rsidRPr="00E071C5">
        <w:rPr>
          <w:rFonts w:ascii="Times New Roman" w:hAnsi="Times New Roman"/>
        </w:rPr>
        <w:t xml:space="preserve">The Nebraska Public Power District (NPPD) proposes to temporarily transfer the consumptive use portion of the natural flow available from 886.5 relinquished acres under the Dawson </w:t>
      </w:r>
      <w:r w:rsidR="00120B9A">
        <w:rPr>
          <w:rFonts w:ascii="Times New Roman" w:hAnsi="Times New Roman"/>
        </w:rPr>
        <w:t xml:space="preserve">County </w:t>
      </w:r>
      <w:r w:rsidRPr="00E071C5">
        <w:rPr>
          <w:rFonts w:ascii="Times New Roman" w:hAnsi="Times New Roman"/>
        </w:rPr>
        <w:t xml:space="preserve">Canal Water Appropriation D-622 to an instream use for the Program. Irrigators have willingly relinquished these surface water rights to the NPPD. The NPPD filed for a temporary change of appropriation permit with the NDNR in July 2013. The permit application requested a temporary change from irrigation to instream use for 6 years from May 14, 2014 through 2019 at a rate of a maximum of 7.6 cubic feet per second (cfs) up to a maximum of 761 acre-feet. Based on the NPPD’s analysis of water right availability data from 2001 through 2013, the transfer will yield an average annual volume of 718 acre-feet (and a maximum of 761 acre-feet). The Program submitted a letter of support for the temporary change of use that was included with the permit application, and the NPPD filed an amendment to the application in May 2014. For the water leasing project, the NPPD intends to continue diverting Appropriation D-622 into the Dawson County Canal and then return the consumptive use portion to the Platte River. The yield would be available for the Program just downstream of the Dawson County Canal headgate, at a return flow station that will be constructed in the future.  As of </w:t>
      </w:r>
      <w:r w:rsidR="0070379B">
        <w:rPr>
          <w:rFonts w:ascii="Times New Roman" w:hAnsi="Times New Roman"/>
        </w:rPr>
        <w:t xml:space="preserve">September </w:t>
      </w:r>
      <w:r w:rsidRPr="00E071C5">
        <w:rPr>
          <w:rFonts w:ascii="Times New Roman" w:hAnsi="Times New Roman"/>
        </w:rPr>
        <w:t>201</w:t>
      </w:r>
      <w:r w:rsidR="002A23DE">
        <w:rPr>
          <w:rFonts w:ascii="Times New Roman" w:hAnsi="Times New Roman"/>
        </w:rPr>
        <w:t>8</w:t>
      </w:r>
      <w:r w:rsidRPr="00E071C5">
        <w:rPr>
          <w:rFonts w:ascii="Times New Roman" w:hAnsi="Times New Roman"/>
        </w:rPr>
        <w:t>, the surface water transfer permit application has not been approved by the NDNR.</w:t>
      </w:r>
    </w:p>
    <w:p w14:paraId="53929427" w14:textId="77777777" w:rsidR="00E071C5" w:rsidRPr="00E071C5" w:rsidRDefault="00E071C5" w:rsidP="00E071C5">
      <w:pPr>
        <w:spacing w:after="0" w:line="240" w:lineRule="auto"/>
        <w:jc w:val="both"/>
        <w:rPr>
          <w:rFonts w:ascii="Times New Roman" w:hAnsi="Times New Roman"/>
        </w:rPr>
      </w:pPr>
    </w:p>
    <w:p w14:paraId="394A8C69" w14:textId="77777777" w:rsidR="00E071C5" w:rsidRPr="00E071C5" w:rsidRDefault="00E071C5" w:rsidP="00E071C5">
      <w:pPr>
        <w:spacing w:after="0" w:line="240" w:lineRule="auto"/>
        <w:jc w:val="both"/>
        <w:rPr>
          <w:rFonts w:ascii="Times New Roman" w:hAnsi="Times New Roman"/>
        </w:rPr>
      </w:pPr>
      <w:r w:rsidRPr="00E071C5">
        <w:rPr>
          <w:rFonts w:ascii="Times New Roman" w:hAnsi="Times New Roman"/>
        </w:rPr>
        <w:t xml:space="preserve">The NPPD lease cost per acre-foot is based on a projected cost estimate completed by the ED Office. There are two cost considerations in the per acre-foot cost estimate: (1) cost associated with the consumptive use credit for relinquished surface water with the NPPD, and (2) cost associated with offsets to mitigate increased groundwater irrigation from relinquished surface water lands. </w:t>
      </w:r>
    </w:p>
    <w:p w14:paraId="7BF975BA" w14:textId="77777777" w:rsidR="00E071C5" w:rsidRPr="00E071C5" w:rsidRDefault="00E071C5" w:rsidP="00E071C5">
      <w:pPr>
        <w:spacing w:after="0" w:line="240" w:lineRule="auto"/>
        <w:jc w:val="both"/>
        <w:rPr>
          <w:rFonts w:ascii="Times New Roman" w:hAnsi="Times New Roman"/>
        </w:rPr>
      </w:pPr>
    </w:p>
    <w:p w14:paraId="2C265BC1" w14:textId="77777777" w:rsidR="00E071C5" w:rsidRPr="00E071C5" w:rsidRDefault="00E071C5" w:rsidP="00E071C5">
      <w:pPr>
        <w:spacing w:after="0" w:line="240" w:lineRule="auto"/>
        <w:jc w:val="both"/>
        <w:rPr>
          <w:rFonts w:ascii="Times New Roman" w:hAnsi="Times New Roman"/>
        </w:rPr>
      </w:pPr>
      <w:r w:rsidRPr="00E071C5">
        <w:rPr>
          <w:rFonts w:ascii="Times New Roman" w:hAnsi="Times New Roman"/>
        </w:rPr>
        <w:t xml:space="preserve">For the consumptive use credit cost estimate, the EDO multiplied the Crop Irrigation Requirement (CIR) per acre by the value of an acre of cropland, estimated at $125 per acre. The CIR value was calculated by NPPD as 10.3 inches/acre. This is based on a weighted average canal area CIR of 11.1 inches/ acre multiplied by 93%, which is the estimated proportion of natural flow in the canal (storage water will not be transferred), as shown in Table 4. </w:t>
      </w:r>
    </w:p>
    <w:p w14:paraId="569AC644" w14:textId="77777777" w:rsidR="00E071C5" w:rsidRPr="00E071C5" w:rsidRDefault="00E071C5" w:rsidP="00E071C5">
      <w:pPr>
        <w:spacing w:after="0" w:line="240" w:lineRule="auto"/>
        <w:ind w:left="720"/>
        <w:rPr>
          <w:rFonts w:ascii="Times New Roman" w:hAnsi="Times New Roman"/>
        </w:rPr>
      </w:pPr>
    </w:p>
    <w:p w14:paraId="0AB4FFAA" w14:textId="77777777" w:rsidR="00E071C5" w:rsidRPr="00E071C5" w:rsidRDefault="00E071C5" w:rsidP="00E071C5">
      <w:pPr>
        <w:spacing w:after="0" w:line="240" w:lineRule="auto"/>
        <w:rPr>
          <w:rFonts w:ascii="Times New Roman" w:hAnsi="Times New Roman"/>
        </w:rPr>
      </w:pPr>
      <w:r w:rsidRPr="00E071C5">
        <w:rPr>
          <w:rFonts w:ascii="Times New Roman" w:hAnsi="Times New Roman"/>
        </w:rPr>
        <w:t>Table 4. Summary of NPPD Water Leasing Calculations for Maximum Credit.</w:t>
      </w:r>
    </w:p>
    <w:tbl>
      <w:tblPr>
        <w:tblW w:w="8650" w:type="dxa"/>
        <w:jc w:val="center"/>
        <w:tblLayout w:type="fixed"/>
        <w:tblLook w:val="04A0" w:firstRow="1" w:lastRow="0" w:firstColumn="1" w:lastColumn="0" w:noHBand="0" w:noVBand="1"/>
      </w:tblPr>
      <w:tblGrid>
        <w:gridCol w:w="1630"/>
        <w:gridCol w:w="1800"/>
        <w:gridCol w:w="1530"/>
        <w:gridCol w:w="1710"/>
        <w:gridCol w:w="1980"/>
      </w:tblGrid>
      <w:tr w:rsidR="00E071C5" w:rsidRPr="00E071C5" w14:paraId="40A0F663" w14:textId="77777777" w:rsidTr="00B26B7D">
        <w:trPr>
          <w:trHeight w:val="312"/>
          <w:jc w:val="center"/>
        </w:trPr>
        <w:tc>
          <w:tcPr>
            <w:tcW w:w="1630" w:type="dxa"/>
            <w:tcBorders>
              <w:top w:val="single" w:sz="8" w:space="0" w:color="auto"/>
              <w:left w:val="single" w:sz="8" w:space="0" w:color="auto"/>
              <w:bottom w:val="nil"/>
              <w:right w:val="single" w:sz="8" w:space="0" w:color="auto"/>
            </w:tcBorders>
            <w:shd w:val="clear" w:color="auto" w:fill="auto"/>
            <w:vAlign w:val="bottom"/>
            <w:hideMark/>
          </w:tcPr>
          <w:p w14:paraId="5CC0D1E1" w14:textId="77777777" w:rsidR="00E071C5" w:rsidRPr="00E071C5" w:rsidRDefault="00E071C5" w:rsidP="00E071C5">
            <w:pPr>
              <w:spacing w:after="0" w:line="240" w:lineRule="auto"/>
              <w:jc w:val="center"/>
              <w:rPr>
                <w:rFonts w:ascii="Times New Roman" w:eastAsia="Times New Roman" w:hAnsi="Times New Roman"/>
                <w:color w:val="000000"/>
                <w:szCs w:val="24"/>
              </w:rPr>
            </w:pPr>
            <w:r w:rsidRPr="00E071C5">
              <w:rPr>
                <w:rFonts w:ascii="Times New Roman" w:eastAsia="Times New Roman" w:hAnsi="Times New Roman"/>
                <w:color w:val="000000"/>
                <w:szCs w:val="24"/>
              </w:rPr>
              <w:t>(A)</w:t>
            </w:r>
          </w:p>
        </w:tc>
        <w:tc>
          <w:tcPr>
            <w:tcW w:w="1800" w:type="dxa"/>
            <w:tcBorders>
              <w:top w:val="single" w:sz="8" w:space="0" w:color="auto"/>
              <w:left w:val="nil"/>
              <w:bottom w:val="nil"/>
              <w:right w:val="single" w:sz="8" w:space="0" w:color="auto"/>
            </w:tcBorders>
            <w:shd w:val="clear" w:color="auto" w:fill="auto"/>
            <w:vAlign w:val="bottom"/>
            <w:hideMark/>
          </w:tcPr>
          <w:p w14:paraId="6C409C9F" w14:textId="77777777" w:rsidR="00E071C5" w:rsidRPr="00E071C5" w:rsidRDefault="00E071C5" w:rsidP="00E071C5">
            <w:pPr>
              <w:spacing w:after="0" w:line="240" w:lineRule="auto"/>
              <w:jc w:val="center"/>
              <w:rPr>
                <w:rFonts w:ascii="Times New Roman" w:eastAsia="Times New Roman" w:hAnsi="Times New Roman"/>
                <w:color w:val="000000"/>
                <w:szCs w:val="24"/>
              </w:rPr>
            </w:pPr>
            <w:r w:rsidRPr="00E071C5">
              <w:rPr>
                <w:rFonts w:ascii="Times New Roman" w:eastAsia="Times New Roman" w:hAnsi="Times New Roman"/>
                <w:color w:val="000000"/>
                <w:szCs w:val="24"/>
              </w:rPr>
              <w:t>(B)</w:t>
            </w:r>
          </w:p>
        </w:tc>
        <w:tc>
          <w:tcPr>
            <w:tcW w:w="1530" w:type="dxa"/>
            <w:tcBorders>
              <w:top w:val="single" w:sz="8" w:space="0" w:color="auto"/>
              <w:left w:val="nil"/>
              <w:bottom w:val="nil"/>
              <w:right w:val="single" w:sz="8" w:space="0" w:color="auto"/>
            </w:tcBorders>
            <w:shd w:val="clear" w:color="auto" w:fill="auto"/>
            <w:vAlign w:val="bottom"/>
            <w:hideMark/>
          </w:tcPr>
          <w:p w14:paraId="05C57195" w14:textId="77777777" w:rsidR="00E071C5" w:rsidRPr="00E071C5" w:rsidRDefault="00E071C5" w:rsidP="00E071C5">
            <w:pPr>
              <w:spacing w:after="0" w:line="240" w:lineRule="auto"/>
              <w:jc w:val="center"/>
              <w:rPr>
                <w:rFonts w:ascii="Times New Roman" w:eastAsia="Times New Roman" w:hAnsi="Times New Roman"/>
                <w:color w:val="000000"/>
                <w:szCs w:val="24"/>
              </w:rPr>
            </w:pPr>
            <w:r w:rsidRPr="00E071C5">
              <w:rPr>
                <w:rFonts w:ascii="Times New Roman" w:eastAsia="Times New Roman" w:hAnsi="Times New Roman"/>
                <w:color w:val="000000"/>
                <w:szCs w:val="24"/>
              </w:rPr>
              <w:t>(C)</w:t>
            </w:r>
          </w:p>
        </w:tc>
        <w:tc>
          <w:tcPr>
            <w:tcW w:w="1710" w:type="dxa"/>
            <w:tcBorders>
              <w:top w:val="single" w:sz="8" w:space="0" w:color="auto"/>
              <w:left w:val="nil"/>
              <w:bottom w:val="nil"/>
              <w:right w:val="single" w:sz="8" w:space="0" w:color="auto"/>
            </w:tcBorders>
            <w:shd w:val="clear" w:color="auto" w:fill="auto"/>
            <w:vAlign w:val="bottom"/>
            <w:hideMark/>
          </w:tcPr>
          <w:p w14:paraId="02A31150" w14:textId="77777777" w:rsidR="00E071C5" w:rsidRPr="00E071C5" w:rsidRDefault="00E071C5" w:rsidP="00E071C5">
            <w:pPr>
              <w:spacing w:after="0" w:line="240" w:lineRule="auto"/>
              <w:jc w:val="center"/>
              <w:rPr>
                <w:rFonts w:ascii="Times New Roman" w:eastAsia="Times New Roman" w:hAnsi="Times New Roman"/>
                <w:color w:val="000000"/>
                <w:szCs w:val="24"/>
              </w:rPr>
            </w:pPr>
            <w:r w:rsidRPr="00E071C5">
              <w:rPr>
                <w:rFonts w:ascii="Times New Roman" w:eastAsia="Times New Roman" w:hAnsi="Times New Roman"/>
                <w:color w:val="000000"/>
                <w:szCs w:val="24"/>
              </w:rPr>
              <w:t>(D)</w:t>
            </w:r>
          </w:p>
        </w:tc>
        <w:tc>
          <w:tcPr>
            <w:tcW w:w="1980" w:type="dxa"/>
            <w:tcBorders>
              <w:top w:val="single" w:sz="8" w:space="0" w:color="auto"/>
              <w:left w:val="nil"/>
              <w:bottom w:val="nil"/>
              <w:right w:val="single" w:sz="8" w:space="0" w:color="auto"/>
            </w:tcBorders>
            <w:shd w:val="clear" w:color="auto" w:fill="auto"/>
            <w:vAlign w:val="bottom"/>
            <w:hideMark/>
          </w:tcPr>
          <w:p w14:paraId="44DBD5AC" w14:textId="77777777" w:rsidR="00E071C5" w:rsidRPr="00E071C5" w:rsidRDefault="00E071C5" w:rsidP="00E071C5">
            <w:pPr>
              <w:spacing w:after="0" w:line="240" w:lineRule="auto"/>
              <w:jc w:val="center"/>
              <w:rPr>
                <w:rFonts w:ascii="Times New Roman" w:eastAsia="Times New Roman" w:hAnsi="Times New Roman"/>
                <w:color w:val="000000"/>
                <w:szCs w:val="24"/>
              </w:rPr>
            </w:pPr>
            <w:r w:rsidRPr="00E071C5">
              <w:rPr>
                <w:rFonts w:ascii="Times New Roman" w:eastAsia="Times New Roman" w:hAnsi="Times New Roman"/>
                <w:color w:val="000000"/>
                <w:szCs w:val="24"/>
              </w:rPr>
              <w:t>(E)</w:t>
            </w:r>
          </w:p>
        </w:tc>
      </w:tr>
      <w:tr w:rsidR="00E071C5" w:rsidRPr="00E071C5" w14:paraId="4823DF8F" w14:textId="77777777" w:rsidTr="00B26B7D">
        <w:trPr>
          <w:trHeight w:val="801"/>
          <w:jc w:val="center"/>
        </w:trPr>
        <w:tc>
          <w:tcPr>
            <w:tcW w:w="1630" w:type="dxa"/>
            <w:tcBorders>
              <w:top w:val="nil"/>
              <w:left w:val="single" w:sz="8" w:space="0" w:color="auto"/>
              <w:bottom w:val="single" w:sz="8" w:space="0" w:color="auto"/>
              <w:right w:val="single" w:sz="8" w:space="0" w:color="auto"/>
            </w:tcBorders>
            <w:shd w:val="clear" w:color="auto" w:fill="auto"/>
            <w:vAlign w:val="bottom"/>
            <w:hideMark/>
          </w:tcPr>
          <w:p w14:paraId="7A1908B5" w14:textId="77777777" w:rsidR="00E071C5" w:rsidRPr="00E071C5" w:rsidRDefault="00E071C5" w:rsidP="00E071C5">
            <w:pPr>
              <w:spacing w:after="0" w:line="240" w:lineRule="auto"/>
              <w:jc w:val="center"/>
              <w:rPr>
                <w:rFonts w:ascii="Times New Roman" w:eastAsia="Times New Roman" w:hAnsi="Times New Roman"/>
                <w:color w:val="000000"/>
                <w:szCs w:val="24"/>
              </w:rPr>
            </w:pPr>
            <w:r w:rsidRPr="00E071C5">
              <w:rPr>
                <w:rFonts w:ascii="Times New Roman" w:eastAsia="Times New Roman" w:hAnsi="Times New Roman"/>
                <w:color w:val="000000"/>
                <w:szCs w:val="24"/>
              </w:rPr>
              <w:t>Transferred Acres</w:t>
            </w:r>
          </w:p>
        </w:tc>
        <w:tc>
          <w:tcPr>
            <w:tcW w:w="1800" w:type="dxa"/>
            <w:tcBorders>
              <w:top w:val="nil"/>
              <w:left w:val="nil"/>
              <w:bottom w:val="single" w:sz="8" w:space="0" w:color="auto"/>
              <w:right w:val="single" w:sz="8" w:space="0" w:color="auto"/>
            </w:tcBorders>
            <w:shd w:val="clear" w:color="auto" w:fill="auto"/>
            <w:vAlign w:val="bottom"/>
            <w:hideMark/>
          </w:tcPr>
          <w:p w14:paraId="2D6FF24E" w14:textId="77777777" w:rsidR="00E071C5" w:rsidRPr="00E071C5" w:rsidRDefault="00E071C5" w:rsidP="00E071C5">
            <w:pPr>
              <w:spacing w:after="0" w:line="240" w:lineRule="auto"/>
              <w:jc w:val="center"/>
              <w:rPr>
                <w:rFonts w:ascii="Times New Roman" w:eastAsia="Times New Roman" w:hAnsi="Times New Roman"/>
                <w:color w:val="000000"/>
                <w:szCs w:val="24"/>
              </w:rPr>
            </w:pPr>
            <w:r w:rsidRPr="00E071C5">
              <w:rPr>
                <w:rFonts w:ascii="Times New Roman" w:eastAsia="Times New Roman" w:hAnsi="Times New Roman"/>
                <w:color w:val="000000"/>
                <w:szCs w:val="24"/>
              </w:rPr>
              <w:t>Weighted Average CIR (inches/acre)</w:t>
            </w:r>
          </w:p>
        </w:tc>
        <w:tc>
          <w:tcPr>
            <w:tcW w:w="1530" w:type="dxa"/>
            <w:tcBorders>
              <w:top w:val="nil"/>
              <w:left w:val="nil"/>
              <w:bottom w:val="single" w:sz="8" w:space="0" w:color="auto"/>
              <w:right w:val="single" w:sz="8" w:space="0" w:color="auto"/>
            </w:tcBorders>
            <w:shd w:val="clear" w:color="auto" w:fill="auto"/>
            <w:vAlign w:val="bottom"/>
            <w:hideMark/>
          </w:tcPr>
          <w:p w14:paraId="3AAF5934" w14:textId="77777777" w:rsidR="00E071C5" w:rsidRPr="00E071C5" w:rsidRDefault="00E071C5" w:rsidP="00E071C5">
            <w:pPr>
              <w:spacing w:after="0" w:line="240" w:lineRule="auto"/>
              <w:jc w:val="center"/>
              <w:rPr>
                <w:rFonts w:ascii="Times New Roman" w:eastAsia="Times New Roman" w:hAnsi="Times New Roman"/>
                <w:color w:val="000000"/>
                <w:szCs w:val="24"/>
              </w:rPr>
            </w:pPr>
            <w:r w:rsidRPr="00E071C5">
              <w:rPr>
                <w:rFonts w:ascii="Times New Roman" w:eastAsia="Times New Roman" w:hAnsi="Times New Roman"/>
                <w:color w:val="000000"/>
                <w:szCs w:val="24"/>
              </w:rPr>
              <w:t>Proportion of Natural Flow</w:t>
            </w:r>
          </w:p>
        </w:tc>
        <w:tc>
          <w:tcPr>
            <w:tcW w:w="1710" w:type="dxa"/>
            <w:tcBorders>
              <w:top w:val="nil"/>
              <w:left w:val="nil"/>
              <w:bottom w:val="single" w:sz="8" w:space="0" w:color="auto"/>
              <w:right w:val="single" w:sz="8" w:space="0" w:color="auto"/>
            </w:tcBorders>
            <w:shd w:val="clear" w:color="auto" w:fill="auto"/>
            <w:vAlign w:val="bottom"/>
            <w:hideMark/>
          </w:tcPr>
          <w:p w14:paraId="73FDE293" w14:textId="77777777" w:rsidR="00E071C5" w:rsidRPr="00E071C5" w:rsidRDefault="00E071C5" w:rsidP="00E071C5">
            <w:pPr>
              <w:spacing w:after="0" w:line="240" w:lineRule="auto"/>
              <w:jc w:val="center"/>
              <w:rPr>
                <w:rFonts w:ascii="Times New Roman" w:eastAsia="Times New Roman" w:hAnsi="Times New Roman"/>
                <w:color w:val="000000"/>
                <w:szCs w:val="24"/>
              </w:rPr>
            </w:pPr>
            <w:r w:rsidRPr="00E071C5">
              <w:rPr>
                <w:rFonts w:ascii="Times New Roman" w:eastAsia="Times New Roman" w:hAnsi="Times New Roman"/>
                <w:color w:val="000000"/>
                <w:szCs w:val="24"/>
              </w:rPr>
              <w:t>Natural Flow CIR (inches/acre)</w:t>
            </w:r>
          </w:p>
        </w:tc>
        <w:tc>
          <w:tcPr>
            <w:tcW w:w="1980" w:type="dxa"/>
            <w:tcBorders>
              <w:top w:val="nil"/>
              <w:left w:val="nil"/>
              <w:bottom w:val="single" w:sz="8" w:space="0" w:color="auto"/>
              <w:right w:val="single" w:sz="8" w:space="0" w:color="auto"/>
            </w:tcBorders>
            <w:shd w:val="clear" w:color="auto" w:fill="auto"/>
            <w:vAlign w:val="bottom"/>
            <w:hideMark/>
          </w:tcPr>
          <w:p w14:paraId="6DEA1491" w14:textId="77777777" w:rsidR="00E071C5" w:rsidRPr="00E071C5" w:rsidRDefault="00E071C5" w:rsidP="00E071C5">
            <w:pPr>
              <w:spacing w:after="0" w:line="240" w:lineRule="auto"/>
              <w:jc w:val="center"/>
              <w:rPr>
                <w:rFonts w:ascii="Times New Roman" w:eastAsia="Times New Roman" w:hAnsi="Times New Roman"/>
                <w:color w:val="000000"/>
                <w:szCs w:val="24"/>
              </w:rPr>
            </w:pPr>
            <w:r w:rsidRPr="00E071C5">
              <w:rPr>
                <w:rFonts w:ascii="Times New Roman" w:eastAsia="Times New Roman" w:hAnsi="Times New Roman"/>
                <w:color w:val="000000"/>
                <w:szCs w:val="24"/>
              </w:rPr>
              <w:t>Maximum Volume of Water for Transfer (AF)</w:t>
            </w:r>
          </w:p>
        </w:tc>
      </w:tr>
      <w:tr w:rsidR="00E071C5" w:rsidRPr="00E071C5" w14:paraId="7DD73E8F" w14:textId="77777777" w:rsidTr="00B26B7D">
        <w:trPr>
          <w:trHeight w:val="324"/>
          <w:jc w:val="center"/>
        </w:trPr>
        <w:tc>
          <w:tcPr>
            <w:tcW w:w="1630" w:type="dxa"/>
            <w:tcBorders>
              <w:top w:val="nil"/>
              <w:left w:val="single" w:sz="8" w:space="0" w:color="auto"/>
              <w:bottom w:val="single" w:sz="8" w:space="0" w:color="auto"/>
              <w:right w:val="single" w:sz="8" w:space="0" w:color="auto"/>
            </w:tcBorders>
            <w:shd w:val="clear" w:color="auto" w:fill="auto"/>
            <w:noWrap/>
            <w:vAlign w:val="bottom"/>
            <w:hideMark/>
          </w:tcPr>
          <w:p w14:paraId="2344458C" w14:textId="77777777" w:rsidR="00E071C5" w:rsidRPr="00E071C5" w:rsidRDefault="00E071C5" w:rsidP="00E071C5">
            <w:pPr>
              <w:spacing w:after="0" w:line="240" w:lineRule="auto"/>
              <w:jc w:val="center"/>
              <w:rPr>
                <w:rFonts w:ascii="Times New Roman" w:eastAsia="Times New Roman" w:hAnsi="Times New Roman"/>
                <w:color w:val="000000"/>
                <w:szCs w:val="24"/>
              </w:rPr>
            </w:pPr>
            <w:r w:rsidRPr="00E071C5">
              <w:rPr>
                <w:rFonts w:ascii="Times New Roman" w:eastAsia="Times New Roman" w:hAnsi="Times New Roman"/>
                <w:color w:val="000000"/>
                <w:szCs w:val="24"/>
              </w:rPr>
              <w:t>886.5</w:t>
            </w:r>
          </w:p>
        </w:tc>
        <w:tc>
          <w:tcPr>
            <w:tcW w:w="1800" w:type="dxa"/>
            <w:tcBorders>
              <w:top w:val="nil"/>
              <w:left w:val="nil"/>
              <w:bottom w:val="single" w:sz="8" w:space="0" w:color="auto"/>
              <w:right w:val="single" w:sz="8" w:space="0" w:color="auto"/>
            </w:tcBorders>
            <w:shd w:val="clear" w:color="auto" w:fill="auto"/>
            <w:noWrap/>
            <w:vAlign w:val="bottom"/>
            <w:hideMark/>
          </w:tcPr>
          <w:p w14:paraId="0D2CC21C" w14:textId="77777777" w:rsidR="00E071C5" w:rsidRPr="00E071C5" w:rsidRDefault="00E071C5" w:rsidP="00E071C5">
            <w:pPr>
              <w:spacing w:after="0" w:line="240" w:lineRule="auto"/>
              <w:jc w:val="center"/>
              <w:rPr>
                <w:rFonts w:ascii="Times New Roman" w:eastAsia="Times New Roman" w:hAnsi="Times New Roman"/>
                <w:color w:val="000000"/>
                <w:szCs w:val="24"/>
              </w:rPr>
            </w:pPr>
            <w:r w:rsidRPr="00E071C5">
              <w:rPr>
                <w:rFonts w:ascii="Times New Roman" w:eastAsia="Times New Roman" w:hAnsi="Times New Roman"/>
                <w:color w:val="000000"/>
                <w:szCs w:val="24"/>
              </w:rPr>
              <w:t>11.1</w:t>
            </w:r>
          </w:p>
        </w:tc>
        <w:tc>
          <w:tcPr>
            <w:tcW w:w="1530" w:type="dxa"/>
            <w:tcBorders>
              <w:top w:val="nil"/>
              <w:left w:val="nil"/>
              <w:bottom w:val="single" w:sz="8" w:space="0" w:color="auto"/>
              <w:right w:val="single" w:sz="8" w:space="0" w:color="auto"/>
            </w:tcBorders>
            <w:shd w:val="clear" w:color="auto" w:fill="auto"/>
            <w:noWrap/>
            <w:vAlign w:val="bottom"/>
            <w:hideMark/>
          </w:tcPr>
          <w:p w14:paraId="091F7322" w14:textId="77777777" w:rsidR="00E071C5" w:rsidRPr="00E071C5" w:rsidRDefault="00E071C5" w:rsidP="00E071C5">
            <w:pPr>
              <w:spacing w:after="0" w:line="240" w:lineRule="auto"/>
              <w:jc w:val="center"/>
              <w:rPr>
                <w:rFonts w:ascii="Times New Roman" w:eastAsia="Times New Roman" w:hAnsi="Times New Roman"/>
                <w:color w:val="000000"/>
                <w:szCs w:val="24"/>
              </w:rPr>
            </w:pPr>
            <w:r w:rsidRPr="00E071C5">
              <w:rPr>
                <w:rFonts w:ascii="Times New Roman" w:eastAsia="Times New Roman" w:hAnsi="Times New Roman"/>
                <w:color w:val="000000"/>
                <w:szCs w:val="24"/>
              </w:rPr>
              <w:t>93%</w:t>
            </w:r>
          </w:p>
        </w:tc>
        <w:tc>
          <w:tcPr>
            <w:tcW w:w="1710" w:type="dxa"/>
            <w:tcBorders>
              <w:top w:val="nil"/>
              <w:left w:val="nil"/>
              <w:bottom w:val="single" w:sz="8" w:space="0" w:color="auto"/>
              <w:right w:val="single" w:sz="8" w:space="0" w:color="auto"/>
            </w:tcBorders>
            <w:shd w:val="clear" w:color="auto" w:fill="auto"/>
            <w:noWrap/>
            <w:vAlign w:val="bottom"/>
            <w:hideMark/>
          </w:tcPr>
          <w:p w14:paraId="1690935B" w14:textId="77777777" w:rsidR="00E071C5" w:rsidRPr="00E071C5" w:rsidRDefault="00E071C5" w:rsidP="00E071C5">
            <w:pPr>
              <w:spacing w:after="0" w:line="240" w:lineRule="auto"/>
              <w:jc w:val="center"/>
              <w:rPr>
                <w:rFonts w:ascii="Times New Roman" w:eastAsia="Times New Roman" w:hAnsi="Times New Roman"/>
                <w:color w:val="000000"/>
                <w:szCs w:val="24"/>
              </w:rPr>
            </w:pPr>
            <w:r w:rsidRPr="00E071C5">
              <w:rPr>
                <w:rFonts w:ascii="Times New Roman" w:eastAsia="Times New Roman" w:hAnsi="Times New Roman"/>
                <w:color w:val="000000"/>
                <w:szCs w:val="24"/>
              </w:rPr>
              <w:t>10.3</w:t>
            </w:r>
          </w:p>
        </w:tc>
        <w:tc>
          <w:tcPr>
            <w:tcW w:w="1980" w:type="dxa"/>
            <w:tcBorders>
              <w:top w:val="nil"/>
              <w:left w:val="nil"/>
              <w:bottom w:val="single" w:sz="8" w:space="0" w:color="auto"/>
              <w:right w:val="single" w:sz="8" w:space="0" w:color="auto"/>
            </w:tcBorders>
            <w:shd w:val="clear" w:color="auto" w:fill="auto"/>
            <w:noWrap/>
            <w:vAlign w:val="bottom"/>
            <w:hideMark/>
          </w:tcPr>
          <w:p w14:paraId="4371BFC8" w14:textId="77777777" w:rsidR="00E071C5" w:rsidRPr="00E071C5" w:rsidRDefault="00E071C5" w:rsidP="00E071C5">
            <w:pPr>
              <w:spacing w:after="0" w:line="240" w:lineRule="auto"/>
              <w:jc w:val="center"/>
              <w:rPr>
                <w:rFonts w:ascii="Times New Roman" w:eastAsia="Times New Roman" w:hAnsi="Times New Roman"/>
                <w:color w:val="000000"/>
                <w:szCs w:val="24"/>
              </w:rPr>
            </w:pPr>
            <w:r w:rsidRPr="00E071C5">
              <w:rPr>
                <w:rFonts w:ascii="Times New Roman" w:eastAsia="Times New Roman" w:hAnsi="Times New Roman"/>
                <w:color w:val="000000"/>
                <w:szCs w:val="24"/>
              </w:rPr>
              <w:t>761</w:t>
            </w:r>
          </w:p>
        </w:tc>
      </w:tr>
    </w:tbl>
    <w:p w14:paraId="4587EB29" w14:textId="77777777" w:rsidR="00E071C5" w:rsidRPr="00E071C5" w:rsidRDefault="00E071C5" w:rsidP="00E071C5">
      <w:pPr>
        <w:spacing w:after="0" w:line="240" w:lineRule="auto"/>
        <w:rPr>
          <w:rFonts w:ascii="Times New Roman" w:hAnsi="Times New Roman"/>
        </w:rPr>
      </w:pPr>
      <w:r w:rsidRPr="00E071C5">
        <w:rPr>
          <w:rFonts w:ascii="Times New Roman" w:hAnsi="Times New Roman"/>
        </w:rPr>
        <w:t>(A) Relinquished acres historically irrigated with surface water.</w:t>
      </w:r>
    </w:p>
    <w:p w14:paraId="0A555D70" w14:textId="77777777" w:rsidR="00E071C5" w:rsidRPr="00E071C5" w:rsidRDefault="00E071C5" w:rsidP="00E071C5">
      <w:pPr>
        <w:spacing w:after="0" w:line="240" w:lineRule="auto"/>
        <w:rPr>
          <w:rFonts w:ascii="Times New Roman" w:hAnsi="Times New Roman"/>
        </w:rPr>
      </w:pPr>
      <w:r w:rsidRPr="00E071C5">
        <w:rPr>
          <w:rFonts w:ascii="Times New Roman" w:hAnsi="Times New Roman"/>
        </w:rPr>
        <w:t>(B) Average CIR based on cropping patterns in the canal area and CIR values from COHYST.</w:t>
      </w:r>
    </w:p>
    <w:p w14:paraId="07EE477D" w14:textId="77777777" w:rsidR="00E071C5" w:rsidRPr="00E071C5" w:rsidRDefault="00E071C5" w:rsidP="00E071C5">
      <w:pPr>
        <w:spacing w:after="0" w:line="240" w:lineRule="auto"/>
        <w:rPr>
          <w:rFonts w:ascii="Times New Roman" w:hAnsi="Times New Roman"/>
        </w:rPr>
      </w:pPr>
      <w:r w:rsidRPr="00E071C5">
        <w:rPr>
          <w:rFonts w:ascii="Times New Roman" w:hAnsi="Times New Roman"/>
        </w:rPr>
        <w:t>(C) Proportion of natural flow diverted into the canal (the remaining 7% is storage water, which will not be transferred).</w:t>
      </w:r>
    </w:p>
    <w:p w14:paraId="5B3949EB" w14:textId="77777777" w:rsidR="00E071C5" w:rsidRPr="00E071C5" w:rsidRDefault="00E071C5" w:rsidP="00E071C5">
      <w:pPr>
        <w:spacing w:after="0" w:line="240" w:lineRule="auto"/>
        <w:rPr>
          <w:rFonts w:ascii="Times New Roman" w:hAnsi="Times New Roman"/>
        </w:rPr>
      </w:pPr>
      <w:r w:rsidRPr="00E071C5">
        <w:rPr>
          <w:rFonts w:ascii="Times New Roman" w:hAnsi="Times New Roman"/>
        </w:rPr>
        <w:t>(D) Natural Flow CIR = Columns (B × C).</w:t>
      </w:r>
    </w:p>
    <w:p w14:paraId="3FD5AF76" w14:textId="77777777" w:rsidR="00E071C5" w:rsidRPr="00E071C5" w:rsidRDefault="00E071C5" w:rsidP="00E071C5">
      <w:pPr>
        <w:spacing w:after="0" w:line="240" w:lineRule="auto"/>
        <w:rPr>
          <w:rFonts w:ascii="Times New Roman" w:hAnsi="Times New Roman"/>
        </w:rPr>
      </w:pPr>
      <w:r w:rsidRPr="00E071C5">
        <w:rPr>
          <w:rFonts w:ascii="Times New Roman" w:hAnsi="Times New Roman"/>
        </w:rPr>
        <w:t>(E) Transfer Maximum Volume = Columns (A × D) ÷ 12 inches/foot.</w:t>
      </w:r>
    </w:p>
    <w:p w14:paraId="03B91BB6" w14:textId="77777777" w:rsidR="00E071C5" w:rsidRPr="00E071C5" w:rsidRDefault="00E071C5" w:rsidP="00E071C5">
      <w:pPr>
        <w:spacing w:after="0" w:line="240" w:lineRule="auto"/>
        <w:rPr>
          <w:rFonts w:ascii="Times New Roman" w:hAnsi="Times New Roman"/>
        </w:rPr>
      </w:pPr>
    </w:p>
    <w:p w14:paraId="6F68C06C" w14:textId="5527559D" w:rsidR="00E071C5" w:rsidRPr="00E071C5" w:rsidRDefault="00E071C5" w:rsidP="00E071C5">
      <w:pPr>
        <w:spacing w:after="0" w:line="240" w:lineRule="auto"/>
        <w:jc w:val="both"/>
        <w:rPr>
          <w:rFonts w:ascii="Times New Roman" w:hAnsi="Times New Roman"/>
        </w:rPr>
      </w:pPr>
      <w:r w:rsidRPr="00E071C5">
        <w:rPr>
          <w:rFonts w:ascii="Times New Roman" w:hAnsi="Times New Roman"/>
        </w:rPr>
        <w:t>The total volume of water available to the Program is estimated at an average of 718 acre-feet per year, based on the NPPD’s historical consumptive use analysis. The EDO used $125 per acre to obtain an estimated water leasing cost for the consumptive use portion of the water rights, which equates to a unit cost of approximately $154.33 per acre-foot of water (886.5 acres × $</w:t>
      </w:r>
      <w:r w:rsidR="00B64FBA">
        <w:rPr>
          <w:rFonts w:ascii="Times New Roman" w:hAnsi="Times New Roman"/>
        </w:rPr>
        <w:t>125</w:t>
      </w:r>
      <w:r w:rsidRPr="00E071C5">
        <w:rPr>
          <w:rFonts w:ascii="Times New Roman" w:hAnsi="Times New Roman"/>
        </w:rPr>
        <w:t xml:space="preserve"> per acre ÷ 718 acre-feet).</w:t>
      </w:r>
    </w:p>
    <w:p w14:paraId="20AAEEFD" w14:textId="77777777" w:rsidR="00E071C5" w:rsidRPr="00E071C5" w:rsidRDefault="00E071C5" w:rsidP="00E071C5">
      <w:pPr>
        <w:spacing w:after="0" w:line="240" w:lineRule="auto"/>
        <w:ind w:left="360"/>
        <w:jc w:val="both"/>
        <w:rPr>
          <w:rFonts w:ascii="Times New Roman" w:hAnsi="Times New Roman"/>
        </w:rPr>
      </w:pPr>
    </w:p>
    <w:p w14:paraId="589F2E36" w14:textId="77777777" w:rsidR="00E071C5" w:rsidRPr="00E071C5" w:rsidRDefault="00E071C5" w:rsidP="00E071C5">
      <w:pPr>
        <w:spacing w:after="0" w:line="240" w:lineRule="auto"/>
        <w:jc w:val="both"/>
        <w:rPr>
          <w:rFonts w:ascii="Times New Roman" w:hAnsi="Times New Roman"/>
        </w:rPr>
      </w:pPr>
      <w:r w:rsidRPr="00E071C5">
        <w:rPr>
          <w:rFonts w:ascii="Times New Roman" w:hAnsi="Times New Roman"/>
        </w:rPr>
        <w:t>The second cost consideration in the budget is for offset water to mitigate depletions to the Platte River basin due to increased groundwater irrigation on relinquished surface water lands. The NDNR has indicated that either the lease entity or the Program should be responsible for mitigating any increase in depletions from transferring the surface irrigation water to instream uses. In the budget, it is assumed the Program will lease water to offset these depletions, although the consumptive use credit in the NPPD lease agreement could also be utilized to mitigate offsets.</w:t>
      </w:r>
    </w:p>
    <w:p w14:paraId="6DBCA056" w14:textId="77777777" w:rsidR="00E071C5" w:rsidRPr="00E071C5" w:rsidRDefault="00E071C5" w:rsidP="00E071C5">
      <w:pPr>
        <w:spacing w:after="0" w:line="240" w:lineRule="auto"/>
        <w:jc w:val="both"/>
        <w:rPr>
          <w:rFonts w:ascii="Times New Roman" w:hAnsi="Times New Roman"/>
        </w:rPr>
      </w:pPr>
    </w:p>
    <w:p w14:paraId="785FF175" w14:textId="50CD40F6" w:rsidR="00E071C5" w:rsidRPr="00E071C5" w:rsidRDefault="00E071C5" w:rsidP="00E071C5">
      <w:pPr>
        <w:spacing w:after="0" w:line="240" w:lineRule="auto"/>
        <w:jc w:val="both"/>
        <w:rPr>
          <w:rFonts w:ascii="Times New Roman" w:hAnsi="Times New Roman"/>
        </w:rPr>
      </w:pPr>
      <w:r w:rsidRPr="00E071C5">
        <w:rPr>
          <w:rFonts w:ascii="Times New Roman" w:hAnsi="Times New Roman"/>
        </w:rPr>
        <w:t>It is anticipated the Program will work with the CPNRD to purchase offset water credits to maintain the consumptive use portion for the NPPD water leasing project. The required offset water volume was assumed to equal 20% of the project yield, as a preliminary estimate for budgeting purposes. This will be refined after an assessment of the potential increase in depletions is completed by the CPNRD in conjunction with the NPPD and the Program. For the 201</w:t>
      </w:r>
      <w:r w:rsidR="00577DC1">
        <w:rPr>
          <w:rFonts w:ascii="Times New Roman" w:hAnsi="Times New Roman"/>
        </w:rPr>
        <w:t>9</w:t>
      </w:r>
      <w:r w:rsidRPr="00E071C5">
        <w:rPr>
          <w:rFonts w:ascii="Times New Roman" w:hAnsi="Times New Roman"/>
        </w:rPr>
        <w:t xml:space="preserve"> NPPD lease estimate of 718 acre-feet of consumptive use credit, it was assumed 144 acre-feet (20% of 718 acre-feet) would be the offset volume required to replace depletions that occur during shortages to target flows; it is assumed that offsets will not be required during excesses to target and instream flows. The cost for offset water </w:t>
      </w:r>
      <w:r w:rsidR="00FD2A80">
        <w:rPr>
          <w:rFonts w:ascii="Times New Roman" w:hAnsi="Times New Roman"/>
        </w:rPr>
        <w:t>is</w:t>
      </w:r>
      <w:r w:rsidR="00FD2A80" w:rsidRPr="00E071C5">
        <w:rPr>
          <w:rFonts w:ascii="Times New Roman" w:hAnsi="Times New Roman"/>
        </w:rPr>
        <w:t xml:space="preserve"> </w:t>
      </w:r>
      <w:r w:rsidRPr="00E071C5">
        <w:rPr>
          <w:rFonts w:ascii="Times New Roman" w:hAnsi="Times New Roman"/>
        </w:rPr>
        <w:t>assumed to equal the CPNRD lease cost for recharge accretions of $</w:t>
      </w:r>
      <w:r w:rsidR="00FD2A80">
        <w:rPr>
          <w:rFonts w:ascii="Times New Roman" w:hAnsi="Times New Roman"/>
        </w:rPr>
        <w:t>45.62</w:t>
      </w:r>
      <w:r w:rsidRPr="00E071C5">
        <w:rPr>
          <w:rFonts w:ascii="Times New Roman" w:hAnsi="Times New Roman"/>
        </w:rPr>
        <w:t xml:space="preserve"> per acre-foot in </w:t>
      </w:r>
      <w:r w:rsidR="00FD2A80" w:rsidRPr="00E071C5">
        <w:rPr>
          <w:rFonts w:ascii="Times New Roman" w:hAnsi="Times New Roman"/>
        </w:rPr>
        <w:t>201</w:t>
      </w:r>
      <w:r w:rsidR="00FD2A80">
        <w:rPr>
          <w:rFonts w:ascii="Times New Roman" w:hAnsi="Times New Roman"/>
        </w:rPr>
        <w:t>9</w:t>
      </w:r>
      <w:r w:rsidRPr="00E071C5">
        <w:rPr>
          <w:rFonts w:ascii="Times New Roman" w:hAnsi="Times New Roman"/>
        </w:rPr>
        <w:t xml:space="preserve">. </w:t>
      </w:r>
    </w:p>
    <w:p w14:paraId="13BF1D34" w14:textId="77777777" w:rsidR="00E071C5" w:rsidRPr="00E071C5" w:rsidRDefault="00E071C5" w:rsidP="00E071C5">
      <w:pPr>
        <w:spacing w:after="0" w:line="240" w:lineRule="auto"/>
        <w:jc w:val="both"/>
        <w:rPr>
          <w:rFonts w:ascii="Times New Roman" w:hAnsi="Times New Roman"/>
        </w:rPr>
      </w:pPr>
    </w:p>
    <w:p w14:paraId="25D00592" w14:textId="44C63983" w:rsidR="00E44C46" w:rsidRDefault="00E071C5" w:rsidP="00E44C46">
      <w:pPr>
        <w:spacing w:after="0" w:line="240" w:lineRule="auto"/>
        <w:jc w:val="both"/>
        <w:rPr>
          <w:rFonts w:ascii="Times New Roman" w:hAnsi="Times New Roman"/>
        </w:rPr>
      </w:pPr>
      <w:r w:rsidRPr="00E071C5">
        <w:rPr>
          <w:rFonts w:ascii="Times New Roman" w:hAnsi="Times New Roman"/>
        </w:rPr>
        <w:lastRenderedPageBreak/>
        <w:t>The total lease cost in the 201</w:t>
      </w:r>
      <w:r w:rsidR="00577DC1">
        <w:rPr>
          <w:rFonts w:ascii="Times New Roman" w:hAnsi="Times New Roman"/>
        </w:rPr>
        <w:t>9</w:t>
      </w:r>
      <w:r w:rsidRPr="00E071C5">
        <w:rPr>
          <w:rFonts w:ascii="Times New Roman" w:hAnsi="Times New Roman"/>
        </w:rPr>
        <w:t xml:space="preserve"> budget includes $154.33 per acre-foot for the consumptive use credit from the NPPD acreage (718 acre-feet) and $</w:t>
      </w:r>
      <w:r w:rsidR="00B77255">
        <w:rPr>
          <w:rFonts w:ascii="Times New Roman" w:hAnsi="Times New Roman"/>
        </w:rPr>
        <w:t>45.62</w:t>
      </w:r>
      <w:r w:rsidRPr="00E071C5">
        <w:rPr>
          <w:rFonts w:ascii="Times New Roman" w:hAnsi="Times New Roman"/>
        </w:rPr>
        <w:t xml:space="preserve"> per acre-foot for offset water with the CPNRD (144 acre-feet). The total budget is approximately $117,</w:t>
      </w:r>
      <w:r w:rsidR="004C28AA">
        <w:rPr>
          <w:rFonts w:ascii="Times New Roman" w:hAnsi="Times New Roman"/>
        </w:rPr>
        <w:t>4</w:t>
      </w:r>
      <w:r w:rsidR="004C28AA" w:rsidRPr="00E071C5">
        <w:rPr>
          <w:rFonts w:ascii="Times New Roman" w:hAnsi="Times New Roman"/>
        </w:rPr>
        <w:t xml:space="preserve">00 </w:t>
      </w:r>
      <w:r w:rsidRPr="00E071C5">
        <w:rPr>
          <w:rFonts w:ascii="Times New Roman" w:hAnsi="Times New Roman"/>
        </w:rPr>
        <w:t>in 201</w:t>
      </w:r>
      <w:r w:rsidR="00577DC1">
        <w:rPr>
          <w:rFonts w:ascii="Times New Roman" w:hAnsi="Times New Roman"/>
        </w:rPr>
        <w:t>9</w:t>
      </w:r>
      <w:r w:rsidRPr="00E071C5">
        <w:rPr>
          <w:rFonts w:ascii="Times New Roman" w:hAnsi="Times New Roman"/>
        </w:rPr>
        <w:t xml:space="preserve"> ($154.33 per acre-foot × 718 acre-feet + $</w:t>
      </w:r>
      <w:r w:rsidR="00B77255">
        <w:rPr>
          <w:rFonts w:ascii="Times New Roman" w:hAnsi="Times New Roman"/>
        </w:rPr>
        <w:t>45.62</w:t>
      </w:r>
      <w:r w:rsidRPr="00E071C5">
        <w:rPr>
          <w:rFonts w:ascii="Times New Roman" w:hAnsi="Times New Roman"/>
        </w:rPr>
        <w:t xml:space="preserve"> per acre-foot × 144 acre-feet</w:t>
      </w:r>
      <w:r w:rsidR="004C28AA">
        <w:rPr>
          <w:rFonts w:ascii="Times New Roman" w:hAnsi="Times New Roman"/>
        </w:rPr>
        <w:t>, rounded to the nearest $100</w:t>
      </w:r>
      <w:r w:rsidRPr="00E071C5">
        <w:rPr>
          <w:rFonts w:ascii="Times New Roman" w:hAnsi="Times New Roman"/>
        </w:rPr>
        <w:t>).</w:t>
      </w:r>
      <w:bookmarkEnd w:id="6"/>
    </w:p>
    <w:p w14:paraId="03993D78" w14:textId="77777777" w:rsidR="00551065" w:rsidRDefault="00551065" w:rsidP="00E44C46">
      <w:pPr>
        <w:spacing w:after="0" w:line="240" w:lineRule="auto"/>
        <w:jc w:val="both"/>
        <w:rPr>
          <w:rFonts w:ascii="Times New Roman" w:hAnsi="Times New Roman"/>
        </w:rPr>
      </w:pPr>
    </w:p>
    <w:p w14:paraId="387275ED" w14:textId="77777777" w:rsidR="00E071C5" w:rsidRPr="00E071C5" w:rsidRDefault="00E071C5" w:rsidP="00E071C5">
      <w:pPr>
        <w:spacing w:after="0" w:line="240" w:lineRule="auto"/>
        <w:jc w:val="both"/>
        <w:rPr>
          <w:rFonts w:ascii="Times New Roman" w:hAnsi="Times New Roman"/>
        </w:rPr>
      </w:pPr>
      <w:r w:rsidRPr="00E071C5">
        <w:rPr>
          <w:rFonts w:ascii="Times New Roman" w:hAnsi="Times New Roman"/>
          <w:i/>
          <w:u w:val="single"/>
        </w:rPr>
        <w:t>Gothenburg and Dawson County Canals Ground Water Recharge Project</w:t>
      </w:r>
    </w:p>
    <w:p w14:paraId="1A22CE4E" w14:textId="3FC66844" w:rsidR="00E071C5" w:rsidRPr="00E071C5" w:rsidRDefault="00E071C5" w:rsidP="00E071C5">
      <w:pPr>
        <w:spacing w:after="0" w:line="240" w:lineRule="auto"/>
        <w:jc w:val="both"/>
        <w:rPr>
          <w:rFonts w:ascii="Times New Roman" w:hAnsi="Times New Roman"/>
        </w:rPr>
      </w:pPr>
      <w:r w:rsidRPr="00E071C5">
        <w:rPr>
          <w:rFonts w:ascii="Times New Roman" w:hAnsi="Times New Roman"/>
        </w:rPr>
        <w:t>The Program has a water service agreement with the NPPD</w:t>
      </w:r>
      <w:r w:rsidR="003A3827">
        <w:rPr>
          <w:rFonts w:ascii="Times New Roman" w:hAnsi="Times New Roman"/>
        </w:rPr>
        <w:t xml:space="preserve"> effective January 1, 2017</w:t>
      </w:r>
      <w:r w:rsidRPr="00E071C5">
        <w:rPr>
          <w:rFonts w:ascii="Times New Roman" w:hAnsi="Times New Roman"/>
        </w:rPr>
        <w:t xml:space="preserve"> for diversion of excess flows into the Gothenburg and Dawson County Canals for groundwater recharge operations during the non-irrigation season. In 2015</w:t>
      </w:r>
      <w:r w:rsidR="003A3827">
        <w:rPr>
          <w:rFonts w:ascii="Times New Roman" w:hAnsi="Times New Roman"/>
        </w:rPr>
        <w:t xml:space="preserve"> and 2016, the Program paid for total diversions of excess flows into the two canals.</w:t>
      </w:r>
      <w:r w:rsidRPr="00E071C5">
        <w:rPr>
          <w:rFonts w:ascii="Times New Roman" w:hAnsi="Times New Roman"/>
        </w:rPr>
        <w:t xml:space="preserve">  </w:t>
      </w:r>
      <w:r w:rsidR="003A3827">
        <w:rPr>
          <w:rFonts w:ascii="Times New Roman" w:hAnsi="Times New Roman"/>
        </w:rPr>
        <w:t xml:space="preserve">The current water service agreement modified this approach to bill the Program for net groundwater recharge, computed as headgate diversions minus canal spills/returns.  </w:t>
      </w:r>
      <w:r w:rsidR="003C4FF2">
        <w:rPr>
          <w:rFonts w:ascii="Times New Roman" w:hAnsi="Times New Roman"/>
        </w:rPr>
        <w:t>The</w:t>
      </w:r>
      <w:r w:rsidR="003A3827">
        <w:rPr>
          <w:rFonts w:ascii="Times New Roman" w:hAnsi="Times New Roman"/>
        </w:rPr>
        <w:t xml:space="preserve"> Program paid NPPD for 3,594 acre-feet of net groundwater recharge resulting from 4,040 acre-feet of headgate diversions at the Dawson County Canal only</w:t>
      </w:r>
      <w:r w:rsidR="003C4FF2">
        <w:rPr>
          <w:rFonts w:ascii="Times New Roman" w:hAnsi="Times New Roman"/>
        </w:rPr>
        <w:t xml:space="preserve"> during the fall of 2017</w:t>
      </w:r>
      <w:r w:rsidR="003A3827">
        <w:rPr>
          <w:rFonts w:ascii="Times New Roman" w:hAnsi="Times New Roman"/>
        </w:rPr>
        <w:t>.</w:t>
      </w:r>
      <w:r w:rsidR="003C4FF2">
        <w:rPr>
          <w:rFonts w:ascii="Times New Roman" w:hAnsi="Times New Roman"/>
        </w:rPr>
        <w:t xml:space="preserve">  </w:t>
      </w:r>
      <w:r w:rsidR="005A1E34">
        <w:rPr>
          <w:rFonts w:ascii="Times New Roman" w:hAnsi="Times New Roman"/>
        </w:rPr>
        <w:t xml:space="preserve">There were no NPPD canal diversions for recharge </w:t>
      </w:r>
      <w:r w:rsidR="001368E9">
        <w:rPr>
          <w:rFonts w:ascii="Times New Roman" w:hAnsi="Times New Roman"/>
        </w:rPr>
        <w:t xml:space="preserve">in either canal </w:t>
      </w:r>
      <w:r w:rsidR="005A1E34">
        <w:rPr>
          <w:rFonts w:ascii="Times New Roman" w:hAnsi="Times New Roman"/>
        </w:rPr>
        <w:t>during the spring of both 2017 and 2018.</w:t>
      </w:r>
      <w:r w:rsidR="003A3827">
        <w:rPr>
          <w:rFonts w:ascii="Times New Roman" w:hAnsi="Times New Roman"/>
        </w:rPr>
        <w:t xml:space="preserve">  </w:t>
      </w:r>
      <w:r w:rsidRPr="00E071C5">
        <w:rPr>
          <w:rFonts w:ascii="Times New Roman" w:hAnsi="Times New Roman"/>
        </w:rPr>
        <w:t xml:space="preserve">For budget purposes, the EDO </w:t>
      </w:r>
      <w:r w:rsidR="003A3827">
        <w:rPr>
          <w:rFonts w:ascii="Times New Roman" w:hAnsi="Times New Roman"/>
        </w:rPr>
        <w:t xml:space="preserve">assumes a total of 5,000 acre-feet of net groundwater recharge (combined) in </w:t>
      </w:r>
      <w:r w:rsidR="001065D9">
        <w:rPr>
          <w:rFonts w:ascii="Times New Roman" w:hAnsi="Times New Roman"/>
        </w:rPr>
        <w:t xml:space="preserve">the </w:t>
      </w:r>
      <w:r w:rsidR="005619B4">
        <w:rPr>
          <w:rFonts w:ascii="Times New Roman" w:hAnsi="Times New Roman"/>
        </w:rPr>
        <w:t>Gothenburg and Dawson County</w:t>
      </w:r>
      <w:r w:rsidR="003A3827">
        <w:rPr>
          <w:rFonts w:ascii="Times New Roman" w:hAnsi="Times New Roman"/>
        </w:rPr>
        <w:t xml:space="preserve"> canals</w:t>
      </w:r>
      <w:r w:rsidR="00F3354C">
        <w:rPr>
          <w:rFonts w:ascii="Times New Roman" w:hAnsi="Times New Roman"/>
        </w:rPr>
        <w:t xml:space="preserve"> in 2019</w:t>
      </w:r>
      <w:r w:rsidRPr="00E071C5">
        <w:rPr>
          <w:rFonts w:ascii="Times New Roman" w:hAnsi="Times New Roman"/>
        </w:rPr>
        <w:t xml:space="preserve">.  </w:t>
      </w:r>
    </w:p>
    <w:p w14:paraId="44514B92" w14:textId="77777777" w:rsidR="00E071C5" w:rsidRPr="00E071C5" w:rsidRDefault="00E071C5" w:rsidP="00E071C5">
      <w:pPr>
        <w:spacing w:after="0" w:line="240" w:lineRule="auto"/>
        <w:jc w:val="both"/>
        <w:rPr>
          <w:rFonts w:ascii="Times New Roman" w:hAnsi="Times New Roman"/>
        </w:rPr>
      </w:pPr>
    </w:p>
    <w:p w14:paraId="7DCCF395" w14:textId="2D23315A" w:rsidR="00E071C5" w:rsidRPr="00E071C5" w:rsidRDefault="00E071C5" w:rsidP="00E071C5">
      <w:pPr>
        <w:spacing w:after="0" w:line="240" w:lineRule="auto"/>
        <w:jc w:val="both"/>
        <w:rPr>
          <w:rFonts w:ascii="Times New Roman" w:hAnsi="Times New Roman"/>
        </w:rPr>
      </w:pPr>
      <w:r w:rsidRPr="00E071C5">
        <w:rPr>
          <w:rFonts w:ascii="Times New Roman" w:hAnsi="Times New Roman"/>
        </w:rPr>
        <w:t xml:space="preserve">The Water Service Agreement dated January 1, 2017 established a unit cost of $30.00 per acre-foot for 2017, with escalation of 3% for each year thereafter.  </w:t>
      </w:r>
      <w:r w:rsidR="00504A98">
        <w:rPr>
          <w:rFonts w:ascii="Times New Roman" w:hAnsi="Times New Roman"/>
        </w:rPr>
        <w:t xml:space="preserve">With costs of $30.90 per acre-foot in 2018, the unit cost in 2019 is expected to be $31.83 per acre-foot. </w:t>
      </w:r>
      <w:r w:rsidRPr="00E071C5">
        <w:rPr>
          <w:rFonts w:ascii="Times New Roman" w:hAnsi="Times New Roman"/>
        </w:rPr>
        <w:t xml:space="preserve"> The total budget for NPPD groundwater recharge operations in 2018 is $</w:t>
      </w:r>
      <w:r w:rsidR="00504A98">
        <w:rPr>
          <w:rFonts w:ascii="Times New Roman" w:hAnsi="Times New Roman"/>
        </w:rPr>
        <w:t>1</w:t>
      </w:r>
      <w:r w:rsidR="002C74C5">
        <w:rPr>
          <w:rFonts w:ascii="Times New Roman" w:hAnsi="Times New Roman"/>
        </w:rPr>
        <w:t xml:space="preserve">60,000 </w:t>
      </w:r>
      <w:r w:rsidRPr="00E071C5">
        <w:rPr>
          <w:rFonts w:ascii="Times New Roman" w:hAnsi="Times New Roman"/>
        </w:rPr>
        <w:t>($</w:t>
      </w:r>
      <w:r w:rsidR="00504A98">
        <w:rPr>
          <w:rFonts w:ascii="Times New Roman" w:hAnsi="Times New Roman"/>
        </w:rPr>
        <w:t>31.83</w:t>
      </w:r>
      <w:r w:rsidRPr="00E071C5">
        <w:rPr>
          <w:rFonts w:ascii="Times New Roman" w:hAnsi="Times New Roman"/>
        </w:rPr>
        <w:t xml:space="preserve"> per acre-foot × 5,000 acre-feet</w:t>
      </w:r>
      <w:r w:rsidR="00504A98">
        <w:rPr>
          <w:rFonts w:ascii="Times New Roman" w:hAnsi="Times New Roman"/>
        </w:rPr>
        <w:t xml:space="preserve">, rounded to the </w:t>
      </w:r>
      <w:r w:rsidR="00AA6687">
        <w:rPr>
          <w:rFonts w:ascii="Times New Roman" w:hAnsi="Times New Roman"/>
        </w:rPr>
        <w:t>next</w:t>
      </w:r>
      <w:r w:rsidR="00504A98">
        <w:rPr>
          <w:rFonts w:ascii="Times New Roman" w:hAnsi="Times New Roman"/>
        </w:rPr>
        <w:t xml:space="preserve"> $1</w:t>
      </w:r>
      <w:r w:rsidR="008D5B84">
        <w:rPr>
          <w:rFonts w:ascii="Times New Roman" w:hAnsi="Times New Roman"/>
        </w:rPr>
        <w:t>,0</w:t>
      </w:r>
      <w:r w:rsidR="00504A98">
        <w:rPr>
          <w:rFonts w:ascii="Times New Roman" w:hAnsi="Times New Roman"/>
        </w:rPr>
        <w:t>00</w:t>
      </w:r>
      <w:r w:rsidRPr="00E071C5">
        <w:rPr>
          <w:rFonts w:ascii="Times New Roman" w:hAnsi="Times New Roman"/>
        </w:rPr>
        <w:t xml:space="preserve">).  Actual expenditures by the Program will be based on measured diversions into the Gothenburg and Dawson County Canals for groundwater recharge in </w:t>
      </w:r>
      <w:r w:rsidR="00504A98" w:rsidRPr="00E071C5">
        <w:rPr>
          <w:rFonts w:ascii="Times New Roman" w:hAnsi="Times New Roman"/>
        </w:rPr>
        <w:t>201</w:t>
      </w:r>
      <w:r w:rsidR="00504A98">
        <w:rPr>
          <w:rFonts w:ascii="Times New Roman" w:hAnsi="Times New Roman"/>
        </w:rPr>
        <w:t>9</w:t>
      </w:r>
      <w:r w:rsidRPr="00E071C5">
        <w:rPr>
          <w:rFonts w:ascii="Times New Roman" w:hAnsi="Times New Roman"/>
        </w:rPr>
        <w:t>.</w:t>
      </w:r>
      <w:r w:rsidRPr="00E071C5" w:rsidDel="002C0BC2">
        <w:rPr>
          <w:rFonts w:ascii="Times New Roman" w:hAnsi="Times New Roman"/>
        </w:rPr>
        <w:t xml:space="preserve"> </w:t>
      </w:r>
    </w:p>
    <w:p w14:paraId="3AA98946" w14:textId="77777777" w:rsidR="00E071C5" w:rsidRPr="00E071C5" w:rsidRDefault="00E071C5" w:rsidP="00E071C5">
      <w:pPr>
        <w:spacing w:after="0" w:line="240" w:lineRule="auto"/>
        <w:jc w:val="both"/>
        <w:rPr>
          <w:rFonts w:ascii="Times New Roman" w:hAnsi="Times New Roman"/>
        </w:rPr>
      </w:pPr>
    </w:p>
    <w:p w14:paraId="15041CDF" w14:textId="77777777" w:rsidR="00E071C5" w:rsidRPr="00E071C5" w:rsidRDefault="00E071C5" w:rsidP="00E071C5">
      <w:pPr>
        <w:spacing w:after="0" w:line="240" w:lineRule="auto"/>
        <w:rPr>
          <w:rFonts w:ascii="Times New Roman" w:hAnsi="Times New Roman"/>
        </w:rPr>
      </w:pPr>
      <w:r w:rsidRPr="00E071C5">
        <w:rPr>
          <w:rFonts w:ascii="Times New Roman" w:hAnsi="Times New Roman"/>
          <w:u w:val="single"/>
        </w:rPr>
        <w:t>Line Item:</w:t>
      </w:r>
      <w:r w:rsidRPr="00E071C5">
        <w:rPr>
          <w:rFonts w:ascii="Times New Roman" w:hAnsi="Times New Roman"/>
        </w:rPr>
        <w:tab/>
      </w:r>
      <w:r w:rsidRPr="00E071C5">
        <w:rPr>
          <w:rFonts w:ascii="Times New Roman" w:hAnsi="Times New Roman"/>
          <w:b/>
        </w:rPr>
        <w:t>WP-4(f)iv</w:t>
      </w:r>
    </w:p>
    <w:p w14:paraId="59D453B4" w14:textId="77777777" w:rsidR="00E071C5" w:rsidRPr="00E071C5" w:rsidRDefault="00E071C5" w:rsidP="00E071C5">
      <w:pPr>
        <w:spacing w:after="0"/>
        <w:rPr>
          <w:rFonts w:ascii="Times New Roman" w:hAnsi="Times New Roman"/>
        </w:rPr>
      </w:pPr>
      <w:r w:rsidRPr="00E071C5">
        <w:rPr>
          <w:rFonts w:ascii="Times New Roman" w:hAnsi="Times New Roman"/>
          <w:u w:val="single"/>
        </w:rPr>
        <w:t>Description</w:t>
      </w:r>
      <w:r w:rsidRPr="00E071C5">
        <w:rPr>
          <w:rFonts w:ascii="Times New Roman" w:hAnsi="Times New Roman"/>
        </w:rPr>
        <w:t xml:space="preserve">: </w:t>
      </w:r>
      <w:r w:rsidRPr="00E071C5">
        <w:rPr>
          <w:rFonts w:ascii="Times New Roman" w:hAnsi="Times New Roman"/>
        </w:rPr>
        <w:tab/>
        <w:t>Water Action Plan (CNPPID leasing-irrigator)</w:t>
      </w:r>
    </w:p>
    <w:p w14:paraId="419BFF2D" w14:textId="5300C196" w:rsidR="00E071C5" w:rsidRPr="00E071C5" w:rsidRDefault="00E071C5" w:rsidP="00E071C5">
      <w:pPr>
        <w:spacing w:after="0"/>
        <w:rPr>
          <w:rFonts w:ascii="Times New Roman" w:hAnsi="Times New Roman"/>
        </w:rPr>
      </w:pPr>
      <w:r w:rsidRPr="00E071C5">
        <w:rPr>
          <w:rFonts w:ascii="Times New Roman" w:hAnsi="Times New Roman"/>
          <w:u w:val="single"/>
        </w:rPr>
        <w:t>Estimated Cost:</w:t>
      </w:r>
      <w:r w:rsidRPr="00E071C5">
        <w:rPr>
          <w:rFonts w:ascii="Times New Roman" w:hAnsi="Times New Roman"/>
        </w:rPr>
        <w:tab/>
        <w:t xml:space="preserve"> $</w:t>
      </w:r>
      <w:r w:rsidR="00504A98">
        <w:rPr>
          <w:rFonts w:ascii="Times New Roman" w:hAnsi="Times New Roman"/>
        </w:rPr>
        <w:t>670</w:t>
      </w:r>
      <w:r w:rsidRPr="00E071C5">
        <w:rPr>
          <w:rFonts w:ascii="Times New Roman" w:hAnsi="Times New Roman"/>
        </w:rPr>
        <w:t>,000</w:t>
      </w:r>
    </w:p>
    <w:p w14:paraId="18993293" w14:textId="77777777" w:rsidR="00E071C5" w:rsidRPr="00E071C5" w:rsidRDefault="00E071C5" w:rsidP="00E071C5">
      <w:pPr>
        <w:spacing w:after="0" w:line="240" w:lineRule="auto"/>
        <w:ind w:left="360"/>
        <w:jc w:val="both"/>
        <w:rPr>
          <w:rFonts w:ascii="Times New Roman" w:hAnsi="Times New Roman"/>
        </w:rPr>
      </w:pPr>
    </w:p>
    <w:p w14:paraId="4835E0FB" w14:textId="77777777" w:rsidR="00E071C5" w:rsidRPr="00E071C5" w:rsidRDefault="00E071C5" w:rsidP="00E071C5">
      <w:pPr>
        <w:spacing w:after="0" w:line="240" w:lineRule="auto"/>
        <w:jc w:val="both"/>
        <w:rPr>
          <w:rFonts w:ascii="Times New Roman" w:hAnsi="Times New Roman"/>
        </w:rPr>
      </w:pPr>
      <w:r w:rsidRPr="00E071C5">
        <w:rPr>
          <w:rFonts w:ascii="Times New Roman" w:hAnsi="Times New Roman"/>
          <w:i/>
          <w:u w:val="single"/>
        </w:rPr>
        <w:t>CNPPID Water Leasing - Irrigator</w:t>
      </w:r>
    </w:p>
    <w:p w14:paraId="5604E422" w14:textId="501FC12F" w:rsidR="00E071C5" w:rsidRPr="00E071C5" w:rsidRDefault="00E071C5" w:rsidP="00E071C5">
      <w:pPr>
        <w:spacing w:after="0" w:line="240" w:lineRule="auto"/>
        <w:jc w:val="both"/>
        <w:rPr>
          <w:rFonts w:ascii="Times New Roman" w:hAnsi="Times New Roman"/>
        </w:rPr>
      </w:pPr>
      <w:r w:rsidRPr="00E071C5">
        <w:rPr>
          <w:rFonts w:ascii="Times New Roman" w:hAnsi="Times New Roman"/>
        </w:rPr>
        <w:t>The Program can temporarily lease surface water rights from individual irrigators under the CNPPID system. Irrigators then dryland farm the enrolled parcels, which are generally odd-shaped or hard-to-irrigate pieces of land, during the term of the lease agreement. The consumptive use portion of the surface water—9 inches per acre during a full-allocation year—is available in Lake McConaughy and transferred into the EA for the Program. A pilot program for CNPPID irrigator leasing was launched in the fall of 2015 to secure leases for the 2016 irrigation season. The CNPPID serves as the administrator, managing the individual lease agreements, processes and operations. The pilot program was capped at 2,000 acres, and for the first year, 1,037 acres were enrolled, yielding 778 acre-feet that was transferred to the EA for the Program.  The pilot program was renewed for a second year, with 1,275 acres enrolled in late 2016 for the 2017 irrigation season yielding a transfer of 956 acre-feet to the EA, an increase of more than 20% over the first year.</w:t>
      </w:r>
      <w:r w:rsidR="00504A98">
        <w:rPr>
          <w:rFonts w:ascii="Times New Roman" w:hAnsi="Times New Roman"/>
        </w:rPr>
        <w:t xml:space="preserve">  The pilot program was renewed for a third year covering the </w:t>
      </w:r>
      <w:r w:rsidR="000E1F3E">
        <w:rPr>
          <w:rFonts w:ascii="Times New Roman" w:hAnsi="Times New Roman"/>
        </w:rPr>
        <w:t>2018 irrigation season.  Enrollment jumped to 2,055 acres, yielding 1,541 acre-feet transferred to the EA.</w:t>
      </w:r>
      <w:r w:rsidRPr="00E071C5">
        <w:rPr>
          <w:rFonts w:ascii="Times New Roman" w:hAnsi="Times New Roman"/>
        </w:rPr>
        <w:t xml:space="preserve">  </w:t>
      </w:r>
    </w:p>
    <w:p w14:paraId="14B0DC39" w14:textId="77777777" w:rsidR="00E071C5" w:rsidRPr="00E071C5" w:rsidRDefault="00E071C5" w:rsidP="00E071C5">
      <w:pPr>
        <w:spacing w:after="0" w:line="240" w:lineRule="auto"/>
        <w:jc w:val="both"/>
        <w:rPr>
          <w:rFonts w:ascii="Times New Roman" w:hAnsi="Times New Roman"/>
        </w:rPr>
      </w:pPr>
    </w:p>
    <w:p w14:paraId="304CA751" w14:textId="0DDAC425" w:rsidR="00B32F54" w:rsidRDefault="000E1F3E" w:rsidP="00B825D5">
      <w:pPr>
        <w:spacing w:after="0" w:line="240" w:lineRule="auto"/>
        <w:jc w:val="both"/>
        <w:rPr>
          <w:rFonts w:ascii="Times New Roman" w:hAnsi="Times New Roman"/>
          <w:u w:val="single"/>
        </w:rPr>
      </w:pPr>
      <w:r>
        <w:rPr>
          <w:rFonts w:ascii="Times New Roman" w:hAnsi="Times New Roman"/>
        </w:rPr>
        <w:t>The Program and the CNPPID agreed upon a 5-year extension of the irrigator lease program, beginning with enrollment in the fall of 2018 for the 2019 irrigation season and continuing through the 2023 irrigation season (the agreement expires December 31, 2023).</w:t>
      </w:r>
      <w:r w:rsidR="00E071C5" w:rsidRPr="00E071C5">
        <w:rPr>
          <w:rFonts w:ascii="Times New Roman" w:hAnsi="Times New Roman"/>
        </w:rPr>
        <w:t xml:space="preserve"> </w:t>
      </w:r>
      <w:r>
        <w:rPr>
          <w:rFonts w:ascii="Times New Roman" w:hAnsi="Times New Roman"/>
        </w:rPr>
        <w:t xml:space="preserve"> </w:t>
      </w:r>
      <w:r w:rsidR="008609BE">
        <w:rPr>
          <w:rFonts w:ascii="Times New Roman" w:hAnsi="Times New Roman"/>
        </w:rPr>
        <w:t xml:space="preserve">The 5-year agreement increases the maximum enrollment to 3,000 acres.  </w:t>
      </w:r>
      <w:r w:rsidR="00E071C5" w:rsidRPr="00E071C5">
        <w:rPr>
          <w:rFonts w:ascii="Times New Roman" w:hAnsi="Times New Roman"/>
        </w:rPr>
        <w:t xml:space="preserve">The cost for irrigator leases is assumed to remain at $220 per acre (or $293.33 per acre-foot) in </w:t>
      </w:r>
      <w:r w:rsidRPr="00E071C5">
        <w:rPr>
          <w:rFonts w:ascii="Times New Roman" w:hAnsi="Times New Roman"/>
        </w:rPr>
        <w:t>201</w:t>
      </w:r>
      <w:r>
        <w:rPr>
          <w:rFonts w:ascii="Times New Roman" w:hAnsi="Times New Roman"/>
        </w:rPr>
        <w:t>9</w:t>
      </w:r>
      <w:r w:rsidR="00E071C5" w:rsidRPr="00E071C5">
        <w:rPr>
          <w:rFonts w:ascii="Times New Roman" w:hAnsi="Times New Roman"/>
        </w:rPr>
        <w:t xml:space="preserve">, </w:t>
      </w:r>
      <w:r>
        <w:rPr>
          <w:rFonts w:ascii="Times New Roman" w:hAnsi="Times New Roman"/>
        </w:rPr>
        <w:t>but the costs may be reviewed annually and revised if necessary.  A</w:t>
      </w:r>
      <w:r w:rsidR="00E071C5" w:rsidRPr="00E071C5">
        <w:rPr>
          <w:rFonts w:ascii="Times New Roman" w:hAnsi="Times New Roman"/>
        </w:rPr>
        <w:t xml:space="preserve">n administrative fee of $10,000 paid to the CNPPID is included in the budget. </w:t>
      </w:r>
      <w:r w:rsidR="008609BE">
        <w:rPr>
          <w:rFonts w:ascii="Times New Roman" w:hAnsi="Times New Roman"/>
        </w:rPr>
        <w:t>Assuming full enrollment for budget purposes, t</w:t>
      </w:r>
      <w:r w:rsidR="00E071C5" w:rsidRPr="00E071C5">
        <w:rPr>
          <w:rFonts w:ascii="Times New Roman" w:hAnsi="Times New Roman"/>
        </w:rPr>
        <w:t xml:space="preserve">he total </w:t>
      </w:r>
      <w:r w:rsidRPr="00E071C5">
        <w:rPr>
          <w:rFonts w:ascii="Times New Roman" w:hAnsi="Times New Roman"/>
        </w:rPr>
        <w:t>201</w:t>
      </w:r>
      <w:r>
        <w:rPr>
          <w:rFonts w:ascii="Times New Roman" w:hAnsi="Times New Roman"/>
        </w:rPr>
        <w:t>9</w:t>
      </w:r>
      <w:r w:rsidRPr="00E071C5">
        <w:rPr>
          <w:rFonts w:ascii="Times New Roman" w:hAnsi="Times New Roman"/>
        </w:rPr>
        <w:t xml:space="preserve"> </w:t>
      </w:r>
      <w:r w:rsidR="00E071C5" w:rsidRPr="00E071C5">
        <w:rPr>
          <w:rFonts w:ascii="Times New Roman" w:hAnsi="Times New Roman"/>
        </w:rPr>
        <w:t>budget for CNPPID irrigator leases is $</w:t>
      </w:r>
      <w:r>
        <w:rPr>
          <w:rFonts w:ascii="Times New Roman" w:hAnsi="Times New Roman"/>
        </w:rPr>
        <w:t>670</w:t>
      </w:r>
      <w:r w:rsidR="00E071C5" w:rsidRPr="00E071C5">
        <w:rPr>
          <w:rFonts w:ascii="Times New Roman" w:hAnsi="Times New Roman"/>
        </w:rPr>
        <w:t xml:space="preserve">,000 ($220 per acre × </w:t>
      </w:r>
      <w:r>
        <w:rPr>
          <w:rFonts w:ascii="Times New Roman" w:hAnsi="Times New Roman"/>
        </w:rPr>
        <w:t>3</w:t>
      </w:r>
      <w:r w:rsidR="00E071C5" w:rsidRPr="00E071C5">
        <w:rPr>
          <w:rFonts w:ascii="Times New Roman" w:hAnsi="Times New Roman"/>
        </w:rPr>
        <w:t>,000 acres + $10,000).</w:t>
      </w:r>
      <w:r w:rsidR="00B32F54">
        <w:rPr>
          <w:rFonts w:ascii="Times New Roman" w:hAnsi="Times New Roman"/>
          <w:u w:val="single"/>
        </w:rPr>
        <w:br w:type="page"/>
      </w:r>
    </w:p>
    <w:p w14:paraId="091B161D" w14:textId="275CDB0F" w:rsidR="00F06650" w:rsidRPr="00E071C5" w:rsidRDefault="00F06650" w:rsidP="00F06650">
      <w:pPr>
        <w:spacing w:after="0" w:line="240" w:lineRule="auto"/>
        <w:rPr>
          <w:rFonts w:ascii="Times New Roman" w:hAnsi="Times New Roman"/>
        </w:rPr>
      </w:pPr>
      <w:r w:rsidRPr="00E071C5">
        <w:rPr>
          <w:rFonts w:ascii="Times New Roman" w:hAnsi="Times New Roman"/>
          <w:u w:val="single"/>
        </w:rPr>
        <w:lastRenderedPageBreak/>
        <w:t>Line Item:</w:t>
      </w:r>
      <w:r w:rsidRPr="00E071C5">
        <w:rPr>
          <w:rFonts w:ascii="Times New Roman" w:hAnsi="Times New Roman"/>
        </w:rPr>
        <w:tab/>
      </w:r>
      <w:r w:rsidRPr="00E071C5">
        <w:rPr>
          <w:rFonts w:ascii="Times New Roman" w:hAnsi="Times New Roman"/>
          <w:b/>
        </w:rPr>
        <w:t>WP-4(f)v</w:t>
      </w:r>
    </w:p>
    <w:p w14:paraId="6F2C0E47" w14:textId="39101C8A" w:rsidR="00F06650" w:rsidRPr="00E071C5" w:rsidRDefault="00F06650" w:rsidP="00F06650">
      <w:pPr>
        <w:spacing w:after="0"/>
        <w:rPr>
          <w:rFonts w:ascii="Times New Roman" w:hAnsi="Times New Roman"/>
        </w:rPr>
      </w:pPr>
      <w:r w:rsidRPr="00E071C5">
        <w:rPr>
          <w:rFonts w:ascii="Times New Roman" w:hAnsi="Times New Roman"/>
          <w:u w:val="single"/>
        </w:rPr>
        <w:t>Description</w:t>
      </w:r>
      <w:r w:rsidRPr="00E071C5">
        <w:rPr>
          <w:rFonts w:ascii="Times New Roman" w:hAnsi="Times New Roman"/>
        </w:rPr>
        <w:t xml:space="preserve">: </w:t>
      </w:r>
      <w:r w:rsidRPr="00E071C5">
        <w:rPr>
          <w:rFonts w:ascii="Times New Roman" w:hAnsi="Times New Roman"/>
        </w:rPr>
        <w:tab/>
        <w:t>Water Action Plan (</w:t>
      </w:r>
      <w:r>
        <w:rPr>
          <w:rFonts w:ascii="Times New Roman" w:hAnsi="Times New Roman"/>
        </w:rPr>
        <w:t>NPNRD leasing</w:t>
      </w:r>
      <w:r w:rsidRPr="00E071C5">
        <w:rPr>
          <w:rFonts w:ascii="Times New Roman" w:hAnsi="Times New Roman"/>
        </w:rPr>
        <w:t>)</w:t>
      </w:r>
    </w:p>
    <w:p w14:paraId="082CBF65" w14:textId="7AB311AB" w:rsidR="00F06650" w:rsidRPr="00E071C5" w:rsidRDefault="00F06650" w:rsidP="00F06650">
      <w:pPr>
        <w:spacing w:after="0"/>
        <w:rPr>
          <w:rFonts w:ascii="Times New Roman" w:hAnsi="Times New Roman"/>
        </w:rPr>
      </w:pPr>
      <w:r w:rsidRPr="00E071C5">
        <w:rPr>
          <w:rFonts w:ascii="Times New Roman" w:hAnsi="Times New Roman"/>
          <w:u w:val="single"/>
        </w:rPr>
        <w:t>Estimated Cost:</w:t>
      </w:r>
      <w:r w:rsidRPr="00E071C5">
        <w:rPr>
          <w:rFonts w:ascii="Times New Roman" w:hAnsi="Times New Roman"/>
        </w:rPr>
        <w:tab/>
        <w:t xml:space="preserve"> $</w:t>
      </w:r>
      <w:r>
        <w:rPr>
          <w:rFonts w:ascii="Times New Roman" w:hAnsi="Times New Roman"/>
        </w:rPr>
        <w:t>1</w:t>
      </w:r>
      <w:r w:rsidRPr="00E071C5">
        <w:rPr>
          <w:rFonts w:ascii="Times New Roman" w:hAnsi="Times New Roman"/>
        </w:rPr>
        <w:t>50,000</w:t>
      </w:r>
    </w:p>
    <w:p w14:paraId="37B73413" w14:textId="1CD1D13F" w:rsidR="00F06650" w:rsidRPr="00E071C5" w:rsidRDefault="007E6A38" w:rsidP="00F06650">
      <w:pPr>
        <w:spacing w:after="0" w:line="240" w:lineRule="auto"/>
        <w:ind w:left="360"/>
        <w:jc w:val="both"/>
        <w:rPr>
          <w:rFonts w:ascii="Times New Roman" w:hAnsi="Times New Roman"/>
        </w:rPr>
      </w:pPr>
      <w:r>
        <w:rPr>
          <w:rFonts w:ascii="Times New Roman" w:hAnsi="Times New Roman"/>
        </w:rPr>
        <w:t xml:space="preserve">  </w:t>
      </w:r>
    </w:p>
    <w:p w14:paraId="0A558117" w14:textId="4A807311" w:rsidR="00F06650" w:rsidRPr="00E071C5" w:rsidRDefault="00F06650" w:rsidP="00F06650">
      <w:pPr>
        <w:spacing w:after="0" w:line="240" w:lineRule="auto"/>
        <w:jc w:val="both"/>
        <w:rPr>
          <w:rFonts w:ascii="Times New Roman" w:hAnsi="Times New Roman"/>
        </w:rPr>
      </w:pPr>
      <w:r>
        <w:rPr>
          <w:rFonts w:ascii="Times New Roman" w:hAnsi="Times New Roman"/>
          <w:i/>
          <w:u w:val="single"/>
        </w:rPr>
        <w:t>NPNRD wate</w:t>
      </w:r>
      <w:r w:rsidRPr="00E071C5">
        <w:rPr>
          <w:rFonts w:ascii="Times New Roman" w:hAnsi="Times New Roman"/>
          <w:i/>
          <w:u w:val="single"/>
        </w:rPr>
        <w:t>r</w:t>
      </w:r>
      <w:r>
        <w:rPr>
          <w:rFonts w:ascii="Times New Roman" w:hAnsi="Times New Roman"/>
          <w:i/>
          <w:u w:val="single"/>
        </w:rPr>
        <w:t xml:space="preserve"> leasing</w:t>
      </w:r>
    </w:p>
    <w:p w14:paraId="3F116B75" w14:textId="5B6B6B8B" w:rsidR="00F06650" w:rsidRPr="00416772" w:rsidRDefault="007E6A38" w:rsidP="00F06650">
      <w:pPr>
        <w:spacing w:after="0" w:line="240" w:lineRule="auto"/>
        <w:rPr>
          <w:rFonts w:ascii="Times New Roman" w:hAnsi="Times New Roman"/>
        </w:rPr>
      </w:pPr>
      <w:r>
        <w:rPr>
          <w:rFonts w:ascii="Times New Roman" w:hAnsi="Times New Roman"/>
        </w:rPr>
        <w:t>The NPNRD has ongoing water retirement programs,</w:t>
      </w:r>
      <w:r w:rsidR="00416772">
        <w:rPr>
          <w:rFonts w:ascii="Times New Roman" w:hAnsi="Times New Roman"/>
        </w:rPr>
        <w:t xml:space="preserve"> including the Encouraging Producer Innovation through Conservation (EPIC) Program.  The EPIC Program provides grant funds to producers who propose innovative agricultural practices to realize water savings through activities such as allocation buy-down, nitrate reduction, soil health, and wildlife and habitat conservation.  The allocation buy-down program is available to groundwater-only irrigators.  Through this program, the NPNRD pays irrigators a variable rate (depending on location) for each acre-inch of reduced groundwater pumping.  </w:t>
      </w:r>
      <w:r w:rsidR="00CC139B">
        <w:rPr>
          <w:rFonts w:ascii="Times New Roman" w:hAnsi="Times New Roman"/>
        </w:rPr>
        <w:t>The primary focus areas for these</w:t>
      </w:r>
      <w:r w:rsidR="00EA1D62">
        <w:rPr>
          <w:rFonts w:ascii="Times New Roman" w:hAnsi="Times New Roman"/>
        </w:rPr>
        <w:t xml:space="preserve"> programs is the Pumpkin Creek Basin and the Overappropriated </w:t>
      </w:r>
      <w:r w:rsidR="00FA6727">
        <w:rPr>
          <w:rFonts w:ascii="Times New Roman" w:hAnsi="Times New Roman"/>
        </w:rPr>
        <w:t xml:space="preserve">Area.  </w:t>
      </w:r>
      <w:r>
        <w:rPr>
          <w:rFonts w:ascii="Times New Roman" w:hAnsi="Times New Roman"/>
        </w:rPr>
        <w:t xml:space="preserve">The Program is proposing to partner with the NPNRD through funding contributions to these </w:t>
      </w:r>
      <w:r w:rsidR="00416772">
        <w:rPr>
          <w:rFonts w:ascii="Times New Roman" w:hAnsi="Times New Roman"/>
        </w:rPr>
        <w:t xml:space="preserve">water-saving </w:t>
      </w:r>
      <w:r>
        <w:rPr>
          <w:rFonts w:ascii="Times New Roman" w:hAnsi="Times New Roman"/>
        </w:rPr>
        <w:t>programs.  Based on discussions with the NPNRD, the Program proposes a budget of $150,000 for this task in 2019.</w:t>
      </w:r>
    </w:p>
    <w:p w14:paraId="0D7D8278" w14:textId="094F28EB" w:rsidR="00E071C5" w:rsidRDefault="00E071C5" w:rsidP="00E071C5">
      <w:pPr>
        <w:spacing w:after="0" w:line="240" w:lineRule="auto"/>
        <w:jc w:val="both"/>
        <w:rPr>
          <w:rFonts w:ascii="Times New Roman" w:hAnsi="Times New Roman"/>
        </w:rPr>
      </w:pPr>
    </w:p>
    <w:p w14:paraId="7A3BE9F2" w14:textId="44042004" w:rsidR="00334066" w:rsidRPr="00E071C5" w:rsidRDefault="00334066" w:rsidP="00334066">
      <w:pPr>
        <w:spacing w:after="0" w:line="240" w:lineRule="auto"/>
        <w:rPr>
          <w:rFonts w:ascii="Times New Roman" w:hAnsi="Times New Roman"/>
        </w:rPr>
      </w:pPr>
      <w:bookmarkStart w:id="7" w:name="_Hlk525136202"/>
      <w:r w:rsidRPr="00E071C5">
        <w:rPr>
          <w:rFonts w:ascii="Times New Roman" w:hAnsi="Times New Roman"/>
          <w:u w:val="single"/>
        </w:rPr>
        <w:t>Line Item:</w:t>
      </w:r>
      <w:r w:rsidRPr="00E071C5">
        <w:rPr>
          <w:rFonts w:ascii="Times New Roman" w:hAnsi="Times New Roman"/>
        </w:rPr>
        <w:tab/>
      </w:r>
      <w:r w:rsidRPr="00E071C5">
        <w:rPr>
          <w:rFonts w:ascii="Times New Roman" w:hAnsi="Times New Roman"/>
          <w:b/>
        </w:rPr>
        <w:t>WP-4(f)vii</w:t>
      </w:r>
      <w:r>
        <w:rPr>
          <w:rFonts w:ascii="Times New Roman" w:hAnsi="Times New Roman"/>
          <w:b/>
        </w:rPr>
        <w:t>i</w:t>
      </w:r>
    </w:p>
    <w:p w14:paraId="678ACF6A" w14:textId="47AF6F58" w:rsidR="00334066" w:rsidRPr="00E071C5" w:rsidRDefault="00334066" w:rsidP="00334066">
      <w:pPr>
        <w:spacing w:after="0"/>
        <w:rPr>
          <w:rFonts w:ascii="Times New Roman" w:hAnsi="Times New Roman"/>
        </w:rPr>
      </w:pPr>
      <w:r w:rsidRPr="00E071C5">
        <w:rPr>
          <w:rFonts w:ascii="Times New Roman" w:hAnsi="Times New Roman"/>
          <w:u w:val="single"/>
        </w:rPr>
        <w:t>Description</w:t>
      </w:r>
      <w:r w:rsidRPr="00E071C5">
        <w:rPr>
          <w:rFonts w:ascii="Times New Roman" w:hAnsi="Times New Roman"/>
        </w:rPr>
        <w:t xml:space="preserve">: </w:t>
      </w:r>
      <w:r w:rsidRPr="00E071C5">
        <w:rPr>
          <w:rFonts w:ascii="Times New Roman" w:hAnsi="Times New Roman"/>
        </w:rPr>
        <w:tab/>
        <w:t>Water Action Plan (</w:t>
      </w:r>
      <w:r>
        <w:rPr>
          <w:rFonts w:ascii="Times New Roman" w:hAnsi="Times New Roman"/>
        </w:rPr>
        <w:t>North Platte canals leasing</w:t>
      </w:r>
      <w:r w:rsidRPr="00E071C5">
        <w:rPr>
          <w:rFonts w:ascii="Times New Roman" w:hAnsi="Times New Roman"/>
        </w:rPr>
        <w:t>)</w:t>
      </w:r>
    </w:p>
    <w:p w14:paraId="534401EE" w14:textId="348DD977" w:rsidR="00334066" w:rsidRPr="00E071C5" w:rsidRDefault="00334066" w:rsidP="00334066">
      <w:pPr>
        <w:spacing w:after="0"/>
        <w:rPr>
          <w:rFonts w:ascii="Times New Roman" w:hAnsi="Times New Roman"/>
        </w:rPr>
      </w:pPr>
      <w:r w:rsidRPr="00E071C5">
        <w:rPr>
          <w:rFonts w:ascii="Times New Roman" w:hAnsi="Times New Roman"/>
          <w:u w:val="single"/>
        </w:rPr>
        <w:t>Estimated Cost:</w:t>
      </w:r>
      <w:r w:rsidRPr="00E071C5">
        <w:rPr>
          <w:rFonts w:ascii="Times New Roman" w:hAnsi="Times New Roman"/>
        </w:rPr>
        <w:tab/>
        <w:t xml:space="preserve"> $</w:t>
      </w:r>
      <w:r>
        <w:rPr>
          <w:rFonts w:ascii="Times New Roman" w:hAnsi="Times New Roman"/>
        </w:rPr>
        <w:t>750,000</w:t>
      </w:r>
    </w:p>
    <w:p w14:paraId="730ADAEE" w14:textId="77777777" w:rsidR="00334066" w:rsidRPr="00E071C5" w:rsidRDefault="00334066" w:rsidP="00334066">
      <w:pPr>
        <w:spacing w:after="0" w:line="240" w:lineRule="auto"/>
        <w:jc w:val="both"/>
        <w:rPr>
          <w:rFonts w:ascii="Times New Roman" w:hAnsi="Times New Roman"/>
        </w:rPr>
      </w:pPr>
    </w:p>
    <w:p w14:paraId="027DC3A4" w14:textId="19A07154" w:rsidR="00334066" w:rsidRPr="00E071C5" w:rsidRDefault="00334066" w:rsidP="00334066">
      <w:pPr>
        <w:spacing w:after="0" w:line="240" w:lineRule="auto"/>
        <w:jc w:val="both"/>
        <w:rPr>
          <w:rFonts w:ascii="Times New Roman" w:hAnsi="Times New Roman"/>
        </w:rPr>
      </w:pPr>
      <w:r>
        <w:rPr>
          <w:rFonts w:ascii="Times New Roman" w:hAnsi="Times New Roman"/>
          <w:i/>
          <w:u w:val="single"/>
        </w:rPr>
        <w:t xml:space="preserve">North Platte </w:t>
      </w:r>
      <w:r w:rsidR="001C38B6">
        <w:rPr>
          <w:rFonts w:ascii="Times New Roman" w:hAnsi="Times New Roman"/>
          <w:i/>
          <w:u w:val="single"/>
        </w:rPr>
        <w:t>c</w:t>
      </w:r>
      <w:r>
        <w:rPr>
          <w:rFonts w:ascii="Times New Roman" w:hAnsi="Times New Roman"/>
          <w:i/>
          <w:u w:val="single"/>
        </w:rPr>
        <w:t>anals leasing</w:t>
      </w:r>
    </w:p>
    <w:p w14:paraId="4B01850E" w14:textId="6684B53D" w:rsidR="001C38B6" w:rsidRDefault="00231E54" w:rsidP="00E071C5">
      <w:pPr>
        <w:spacing w:after="0" w:line="240" w:lineRule="auto"/>
        <w:jc w:val="both"/>
        <w:rPr>
          <w:rFonts w:ascii="Times New Roman" w:hAnsi="Times New Roman"/>
        </w:rPr>
      </w:pPr>
      <w:r>
        <w:rPr>
          <w:rFonts w:ascii="Times New Roman" w:hAnsi="Times New Roman"/>
        </w:rPr>
        <w:t>Appendix C of the Final Settlement Stipulation for the 2001 Modified North Platte Decree is an Amendment of the 1953 Order to Provide for Use of Glendo Storage Water</w:t>
      </w:r>
      <w:r w:rsidR="00A130B9">
        <w:rPr>
          <w:rFonts w:ascii="Times New Roman" w:hAnsi="Times New Roman"/>
        </w:rPr>
        <w:t xml:space="preserve"> (Amendment)</w:t>
      </w:r>
      <w:r>
        <w:rPr>
          <w:rFonts w:ascii="Times New Roman" w:hAnsi="Times New Roman"/>
        </w:rPr>
        <w:t xml:space="preserve">.  Glendo Reservoir includes an account for the storage of up to 40,000 acre-feet of natural flow water, of which 15,000 acre-feet is available to water users in Wyoming and 25,000 acre-feet is available to water users in Nebraska.  This water is contracted to </w:t>
      </w:r>
      <w:r w:rsidR="001C38B6">
        <w:rPr>
          <w:rFonts w:ascii="Times New Roman" w:hAnsi="Times New Roman"/>
        </w:rPr>
        <w:t>users</w:t>
      </w:r>
      <w:r>
        <w:rPr>
          <w:rFonts w:ascii="Times New Roman" w:hAnsi="Times New Roman"/>
        </w:rPr>
        <w:t xml:space="preserve"> through the U.S. Bureau of Reclamation.  </w:t>
      </w:r>
    </w:p>
    <w:p w14:paraId="07C62A1F" w14:textId="77777777" w:rsidR="001C38B6" w:rsidRDefault="001C38B6" w:rsidP="00E071C5">
      <w:pPr>
        <w:spacing w:after="0" w:line="240" w:lineRule="auto"/>
        <w:jc w:val="both"/>
        <w:rPr>
          <w:rFonts w:ascii="Times New Roman" w:hAnsi="Times New Roman"/>
        </w:rPr>
      </w:pPr>
    </w:p>
    <w:p w14:paraId="693F845A" w14:textId="0B81A5E6" w:rsidR="00A130B9" w:rsidRDefault="00A130B9" w:rsidP="00E071C5">
      <w:pPr>
        <w:spacing w:after="0" w:line="240" w:lineRule="auto"/>
        <w:jc w:val="both"/>
        <w:rPr>
          <w:rFonts w:ascii="Times New Roman" w:hAnsi="Times New Roman"/>
        </w:rPr>
      </w:pPr>
      <w:r>
        <w:rPr>
          <w:rFonts w:ascii="Times New Roman" w:hAnsi="Times New Roman"/>
        </w:rPr>
        <w:t xml:space="preserve">The Amendment includes a provision in Paragraph 2 stating that “each state shall also enjoy unrestricted use of its respective storage allocation in Glendo Reservoir, so long as the use is below Glendo Reservoir and within the Platte River Basin.”  In addition, the Paragraph 5 of the Amendment states that </w:t>
      </w:r>
      <w:r w:rsidRPr="00A130B9">
        <w:rPr>
          <w:rFonts w:ascii="Times New Roman" w:hAnsi="Times New Roman"/>
        </w:rPr>
        <w:t>“Storage water in Glendo Reservoir from either state’s allocation may be used for fish and wildlife purposes downstream of Glendo Reservoir under contractual arrangements with the United States Bureau of Reclamation…subject to approval of Nebraska for contracts for water from Nebraska’s storage allocation.  Any water released pursuant to such agreement shall not be considered natural flow but shall be administered and protected as storage water in accordance with state law within both Wyoming and Nebraska until used for its intended purposes.”</w:t>
      </w:r>
      <w:r>
        <w:rPr>
          <w:rFonts w:ascii="Times New Roman" w:hAnsi="Times New Roman"/>
        </w:rPr>
        <w:t xml:space="preserve">  </w:t>
      </w:r>
    </w:p>
    <w:p w14:paraId="50B659A6" w14:textId="77777777" w:rsidR="00A130B9" w:rsidRDefault="00A130B9" w:rsidP="00E071C5">
      <w:pPr>
        <w:spacing w:after="0" w:line="240" w:lineRule="auto"/>
        <w:jc w:val="both"/>
        <w:rPr>
          <w:rFonts w:ascii="Times New Roman" w:hAnsi="Times New Roman"/>
        </w:rPr>
      </w:pPr>
    </w:p>
    <w:p w14:paraId="4A472708" w14:textId="62551909" w:rsidR="001C38B6" w:rsidRDefault="00A130B9" w:rsidP="00E071C5">
      <w:pPr>
        <w:spacing w:after="0" w:line="240" w:lineRule="auto"/>
        <w:jc w:val="both"/>
        <w:rPr>
          <w:rFonts w:ascii="Times New Roman" w:hAnsi="Times New Roman"/>
        </w:rPr>
      </w:pPr>
      <w:r>
        <w:rPr>
          <w:rFonts w:ascii="Times New Roman" w:hAnsi="Times New Roman"/>
        </w:rPr>
        <w:t xml:space="preserve">The Nebraska allocation of Glendo storage water is contracted to four entities, as follows:  Enterprise Irrigation District (3,000 acre-feet); Mitchell Irrigation District (12,000 acre-feet); Bridgeport Irrigation District (2,000 acre-feet); and Central Nebraska Public Power and Irrigation District (8,000 acre-feet).  In 2018, the Program </w:t>
      </w:r>
      <w:r w:rsidR="00475F78">
        <w:rPr>
          <w:rFonts w:ascii="Times New Roman" w:hAnsi="Times New Roman"/>
        </w:rPr>
        <w:t>had productive contacts with both Glendo contractors and other irrigation districts that do not have federal water, discussions</w:t>
      </w:r>
      <w:r w:rsidR="0070397F">
        <w:rPr>
          <w:rFonts w:ascii="Times New Roman" w:hAnsi="Times New Roman"/>
        </w:rPr>
        <w:t xml:space="preserve"> of potential leasing opportunities</w:t>
      </w:r>
      <w:r w:rsidR="00475F78">
        <w:rPr>
          <w:rFonts w:ascii="Times New Roman" w:hAnsi="Times New Roman"/>
        </w:rPr>
        <w:t xml:space="preserve"> which are anticipated to continue in 2019. </w:t>
      </w:r>
      <w:r>
        <w:rPr>
          <w:rFonts w:ascii="Times New Roman" w:hAnsi="Times New Roman"/>
        </w:rPr>
        <w:t xml:space="preserve"> </w:t>
      </w:r>
      <w:r w:rsidR="00475F78">
        <w:rPr>
          <w:rFonts w:ascii="Times New Roman" w:hAnsi="Times New Roman"/>
        </w:rPr>
        <w:t>T</w:t>
      </w:r>
      <w:r w:rsidR="001C38B6">
        <w:rPr>
          <w:rFonts w:ascii="Times New Roman" w:hAnsi="Times New Roman"/>
        </w:rPr>
        <w:t xml:space="preserve">he desired outcome </w:t>
      </w:r>
      <w:r w:rsidR="00475F78">
        <w:rPr>
          <w:rFonts w:ascii="Times New Roman" w:hAnsi="Times New Roman"/>
        </w:rPr>
        <w:t>would be agreements under</w:t>
      </w:r>
      <w:r w:rsidR="001C38B6">
        <w:rPr>
          <w:rFonts w:ascii="Times New Roman" w:hAnsi="Times New Roman"/>
        </w:rPr>
        <w:t xml:space="preserve"> which the Program can lease </w:t>
      </w:r>
      <w:r w:rsidR="00475F78">
        <w:rPr>
          <w:rFonts w:ascii="Times New Roman" w:hAnsi="Times New Roman"/>
        </w:rPr>
        <w:t>water from irrigation districts diverting from the North Platte River or its tributaries between the Nebraska-Wyoming state line and Lake McConaughy and store that water</w:t>
      </w:r>
      <w:r w:rsidR="001C38B6">
        <w:rPr>
          <w:rFonts w:ascii="Times New Roman" w:hAnsi="Times New Roman"/>
        </w:rPr>
        <w:t xml:space="preserve"> in the Lake McConaughy Environmental Account downstream.</w:t>
      </w:r>
    </w:p>
    <w:p w14:paraId="66F7F337" w14:textId="77777777" w:rsidR="00475F78" w:rsidRDefault="00475F78" w:rsidP="00E071C5">
      <w:pPr>
        <w:spacing w:after="0" w:line="240" w:lineRule="auto"/>
        <w:jc w:val="both"/>
        <w:rPr>
          <w:rFonts w:ascii="Times New Roman" w:hAnsi="Times New Roman"/>
        </w:rPr>
      </w:pPr>
    </w:p>
    <w:p w14:paraId="5C65795A" w14:textId="4057C466" w:rsidR="00231E54" w:rsidRDefault="001C38B6" w:rsidP="00E071C5">
      <w:pPr>
        <w:spacing w:after="0" w:line="240" w:lineRule="auto"/>
        <w:jc w:val="both"/>
        <w:rPr>
          <w:rFonts w:ascii="Times New Roman" w:hAnsi="Times New Roman"/>
        </w:rPr>
      </w:pPr>
      <w:r>
        <w:rPr>
          <w:rFonts w:ascii="Times New Roman" w:hAnsi="Times New Roman"/>
        </w:rPr>
        <w:t>For budgeting purposes, the Program proposes leasing up to 5,000 acre-feet of water</w:t>
      </w:r>
      <w:r w:rsidR="00E55921">
        <w:rPr>
          <w:rFonts w:ascii="Times New Roman" w:hAnsi="Times New Roman"/>
        </w:rPr>
        <w:t xml:space="preserve"> from North Platte irrigation districts</w:t>
      </w:r>
      <w:r>
        <w:rPr>
          <w:rFonts w:ascii="Times New Roman" w:hAnsi="Times New Roman"/>
        </w:rPr>
        <w:t xml:space="preserve"> at a cost of $150 per acre-foot.  The total proposed budget for this task is $750,000.</w:t>
      </w:r>
      <w:r w:rsidR="00A130B9">
        <w:rPr>
          <w:rFonts w:ascii="Times New Roman" w:hAnsi="Times New Roman"/>
        </w:rPr>
        <w:t xml:space="preserve">   </w:t>
      </w:r>
      <w:r w:rsidR="00231E54">
        <w:rPr>
          <w:rFonts w:ascii="Times New Roman" w:hAnsi="Times New Roman"/>
        </w:rPr>
        <w:t xml:space="preserve">    </w:t>
      </w:r>
      <w:bookmarkEnd w:id="7"/>
    </w:p>
    <w:p w14:paraId="2302E57A" w14:textId="199EA911" w:rsidR="00E071C5" w:rsidRPr="00E071C5" w:rsidRDefault="00E071C5" w:rsidP="00E071C5">
      <w:pPr>
        <w:spacing w:after="0" w:line="240" w:lineRule="auto"/>
        <w:rPr>
          <w:rFonts w:ascii="Times New Roman" w:hAnsi="Times New Roman"/>
        </w:rPr>
      </w:pPr>
      <w:r w:rsidRPr="00E071C5">
        <w:rPr>
          <w:rFonts w:ascii="Times New Roman" w:hAnsi="Times New Roman"/>
          <w:u w:val="single"/>
        </w:rPr>
        <w:lastRenderedPageBreak/>
        <w:t>Line Item:</w:t>
      </w:r>
      <w:r w:rsidRPr="00E071C5">
        <w:rPr>
          <w:rFonts w:ascii="Times New Roman" w:hAnsi="Times New Roman"/>
        </w:rPr>
        <w:tab/>
      </w:r>
      <w:r w:rsidRPr="00E071C5">
        <w:rPr>
          <w:rFonts w:ascii="Times New Roman" w:hAnsi="Times New Roman"/>
          <w:b/>
        </w:rPr>
        <w:t>WP-4(g)</w:t>
      </w:r>
    </w:p>
    <w:p w14:paraId="412A2F6B" w14:textId="77777777" w:rsidR="00E071C5" w:rsidRPr="00E071C5" w:rsidRDefault="00E071C5" w:rsidP="00E071C5">
      <w:pPr>
        <w:spacing w:after="0"/>
        <w:rPr>
          <w:rFonts w:ascii="Times New Roman" w:hAnsi="Times New Roman"/>
        </w:rPr>
      </w:pPr>
      <w:r w:rsidRPr="00E071C5">
        <w:rPr>
          <w:rFonts w:ascii="Times New Roman" w:hAnsi="Times New Roman"/>
          <w:u w:val="single"/>
        </w:rPr>
        <w:t>Description</w:t>
      </w:r>
      <w:r w:rsidRPr="00E071C5">
        <w:rPr>
          <w:rFonts w:ascii="Times New Roman" w:hAnsi="Times New Roman"/>
        </w:rPr>
        <w:t xml:space="preserve">: </w:t>
      </w:r>
      <w:r w:rsidRPr="00E071C5">
        <w:rPr>
          <w:rFonts w:ascii="Times New Roman" w:hAnsi="Times New Roman"/>
        </w:rPr>
        <w:tab/>
        <w:t>Water Action Plan (Water management incentives)</w:t>
      </w:r>
    </w:p>
    <w:p w14:paraId="0A69FB42" w14:textId="77777777" w:rsidR="00E071C5" w:rsidRPr="00E071C5" w:rsidRDefault="00E071C5" w:rsidP="00E071C5">
      <w:pPr>
        <w:spacing w:after="0"/>
        <w:rPr>
          <w:rFonts w:ascii="Times New Roman" w:hAnsi="Times New Roman"/>
        </w:rPr>
      </w:pPr>
      <w:r w:rsidRPr="00E071C5">
        <w:rPr>
          <w:rFonts w:ascii="Times New Roman" w:hAnsi="Times New Roman"/>
          <w:u w:val="single"/>
        </w:rPr>
        <w:t>Estimated Cost:</w:t>
      </w:r>
      <w:r w:rsidRPr="00E071C5">
        <w:rPr>
          <w:rFonts w:ascii="Times New Roman" w:hAnsi="Times New Roman"/>
        </w:rPr>
        <w:tab/>
        <w:t xml:space="preserve"> $25,000</w:t>
      </w:r>
    </w:p>
    <w:p w14:paraId="1ED8CF39" w14:textId="77777777" w:rsidR="00E071C5" w:rsidRPr="00E071C5" w:rsidRDefault="00E071C5" w:rsidP="00E071C5">
      <w:pPr>
        <w:spacing w:after="0"/>
        <w:rPr>
          <w:rFonts w:ascii="Times New Roman" w:hAnsi="Times New Roman"/>
        </w:rPr>
      </w:pPr>
    </w:p>
    <w:p w14:paraId="70045D6D" w14:textId="38A8DCD6" w:rsidR="00B315A9" w:rsidRDefault="002D69A6" w:rsidP="00CC49B0">
      <w:pPr>
        <w:numPr>
          <w:ilvl w:val="1"/>
          <w:numId w:val="2"/>
        </w:numPr>
        <w:spacing w:after="0" w:line="240" w:lineRule="auto"/>
        <w:jc w:val="both"/>
        <w:rPr>
          <w:rFonts w:ascii="Times New Roman" w:hAnsi="Times New Roman"/>
        </w:rPr>
      </w:pPr>
      <w:r w:rsidRPr="00E071C5">
        <w:rPr>
          <w:rFonts w:ascii="Times New Roman" w:hAnsi="Times New Roman"/>
        </w:rPr>
        <w:t>WP-4(g) Water management incentives</w:t>
      </w:r>
      <w:r w:rsidR="00B315A9">
        <w:rPr>
          <w:rFonts w:ascii="Times New Roman" w:hAnsi="Times New Roman"/>
        </w:rPr>
        <w:t xml:space="preserve"> – The </w:t>
      </w:r>
      <w:r w:rsidRPr="00E071C5">
        <w:rPr>
          <w:rFonts w:ascii="Times New Roman" w:hAnsi="Times New Roman"/>
        </w:rPr>
        <w:t xml:space="preserve">Program has three means of developing water supplies to reduce shortages through the implementation of Water Action Plan (WAP) projects:  leasing from existing users; re-timing flows from periods of excess to periods of shortage; and consumptive use (CU) efficiency. To date, all operational and in-progress WAP </w:t>
      </w:r>
      <w:r w:rsidR="00B95F6B">
        <w:rPr>
          <w:rFonts w:ascii="Times New Roman" w:hAnsi="Times New Roman"/>
        </w:rPr>
        <w:t xml:space="preserve">projects </w:t>
      </w:r>
      <w:r w:rsidRPr="00E071C5">
        <w:rPr>
          <w:rFonts w:ascii="Times New Roman" w:hAnsi="Times New Roman"/>
        </w:rPr>
        <w:t xml:space="preserve">rely on leasing or re-timing.  It is difficult to track CU efficiency to water in the river, but several entities are </w:t>
      </w:r>
      <w:r>
        <w:rPr>
          <w:rFonts w:ascii="Times New Roman" w:hAnsi="Times New Roman"/>
        </w:rPr>
        <w:t>engaged in efforts to improve management of irrigation resources</w:t>
      </w:r>
      <w:r w:rsidRPr="00E071C5">
        <w:rPr>
          <w:rFonts w:ascii="Times New Roman" w:hAnsi="Times New Roman"/>
        </w:rPr>
        <w:t xml:space="preserve"> in Nebraska that may help to determine methods of quantification.  </w:t>
      </w:r>
    </w:p>
    <w:p w14:paraId="2C1C2A48" w14:textId="4FB5D622" w:rsidR="00884DF3" w:rsidRDefault="002D69A6" w:rsidP="00B315A9">
      <w:pPr>
        <w:numPr>
          <w:ilvl w:val="2"/>
          <w:numId w:val="2"/>
        </w:numPr>
        <w:spacing w:after="0" w:line="240" w:lineRule="auto"/>
        <w:jc w:val="both"/>
        <w:rPr>
          <w:rFonts w:ascii="Times New Roman" w:hAnsi="Times New Roman"/>
        </w:rPr>
      </w:pPr>
      <w:r w:rsidRPr="00CC49B0">
        <w:rPr>
          <w:rFonts w:ascii="Times New Roman" w:hAnsi="Times New Roman"/>
        </w:rPr>
        <w:t xml:space="preserve">These </w:t>
      </w:r>
      <w:r w:rsidR="00B315A9">
        <w:rPr>
          <w:rFonts w:ascii="Times New Roman" w:hAnsi="Times New Roman"/>
        </w:rPr>
        <w:t xml:space="preserve">efforts </w:t>
      </w:r>
      <w:r w:rsidRPr="00CC49B0">
        <w:rPr>
          <w:rFonts w:ascii="Times New Roman" w:hAnsi="Times New Roman"/>
        </w:rPr>
        <w:t xml:space="preserve">include the University of Nebraska-Lincoln Testing Ag Performance Solutions (UNL-TAPS) program to encourage innovation to improve both the profitability and sustainability of crop production.  The Program was a sponsor of UNL-TAPS in </w:t>
      </w:r>
      <w:r w:rsidR="001C178C">
        <w:rPr>
          <w:rFonts w:ascii="Times New Roman" w:hAnsi="Times New Roman"/>
        </w:rPr>
        <w:t xml:space="preserve">both </w:t>
      </w:r>
      <w:r w:rsidRPr="00CC49B0">
        <w:rPr>
          <w:rFonts w:ascii="Times New Roman" w:hAnsi="Times New Roman"/>
        </w:rPr>
        <w:t>2017</w:t>
      </w:r>
      <w:r w:rsidR="001C178C">
        <w:rPr>
          <w:rFonts w:ascii="Times New Roman" w:hAnsi="Times New Roman"/>
        </w:rPr>
        <w:t xml:space="preserve"> and 2018</w:t>
      </w:r>
      <w:r w:rsidRPr="00CC49B0">
        <w:rPr>
          <w:rFonts w:ascii="Times New Roman" w:hAnsi="Times New Roman"/>
        </w:rPr>
        <w:t>.</w:t>
      </w:r>
      <w:r w:rsidR="003D3BE5">
        <w:rPr>
          <w:rFonts w:ascii="Times New Roman" w:hAnsi="Times New Roman"/>
        </w:rPr>
        <w:t xml:space="preserve">  Program funding </w:t>
      </w:r>
      <w:r w:rsidR="000D6F99">
        <w:rPr>
          <w:rFonts w:ascii="Times New Roman" w:hAnsi="Times New Roman"/>
        </w:rPr>
        <w:t>was proposed to contribute</w:t>
      </w:r>
      <w:r w:rsidR="003D3BE5">
        <w:rPr>
          <w:rFonts w:ascii="Times New Roman" w:hAnsi="Times New Roman"/>
        </w:rPr>
        <w:t xml:space="preserve"> towards the costs of equipment, data subscriptions, promotion, publication, and general operation of the contest.</w:t>
      </w:r>
      <w:r w:rsidRPr="00CC49B0">
        <w:rPr>
          <w:rFonts w:ascii="Times New Roman" w:hAnsi="Times New Roman"/>
        </w:rPr>
        <w:t xml:space="preserve">  </w:t>
      </w:r>
    </w:p>
    <w:p w14:paraId="5A2DFDAD" w14:textId="6F278D97" w:rsidR="00884DF3" w:rsidRDefault="002D69A6" w:rsidP="00B315A9">
      <w:pPr>
        <w:numPr>
          <w:ilvl w:val="2"/>
          <w:numId w:val="2"/>
        </w:numPr>
        <w:spacing w:after="0" w:line="240" w:lineRule="auto"/>
        <w:jc w:val="both"/>
        <w:rPr>
          <w:rFonts w:ascii="Times New Roman" w:hAnsi="Times New Roman"/>
        </w:rPr>
      </w:pPr>
      <w:r w:rsidRPr="00CC49B0">
        <w:rPr>
          <w:rFonts w:ascii="Times New Roman" w:hAnsi="Times New Roman"/>
        </w:rPr>
        <w:t>Another organization involved in such efforts is the Nebraska Water Balance Alliance</w:t>
      </w:r>
      <w:r w:rsidR="003D3BE5">
        <w:rPr>
          <w:rFonts w:ascii="Times New Roman" w:hAnsi="Times New Roman"/>
        </w:rPr>
        <w:t xml:space="preserve"> (NEWBA)</w:t>
      </w:r>
      <w:r w:rsidRPr="00CC49B0">
        <w:rPr>
          <w:rFonts w:ascii="Times New Roman" w:hAnsi="Times New Roman"/>
        </w:rPr>
        <w:t>, which promotes a watershed-wide approach to managing water supply and is working with Natural Resources Districts in the Nebraska Panhandle to develop testing sites for better management of irrigation resources.</w:t>
      </w:r>
      <w:r w:rsidR="003D3BE5">
        <w:rPr>
          <w:rFonts w:ascii="Times New Roman" w:hAnsi="Times New Roman"/>
        </w:rPr>
        <w:t xml:space="preserve">  Through its Aquamart project, NEWBA is joining with the Upper Niobrara/White, North Platte, and South Platte natural resources districts to develop the Panhandle Research, Evaluation, Conservation Irrigation Partnership (PRECIP) which aims to generate sustainable and measurable improvements to Nebraska’s water resources.  The Program provided financial support for PRECIP in 2018, with Program funds </w:t>
      </w:r>
      <w:r w:rsidR="000D6F99">
        <w:rPr>
          <w:rFonts w:ascii="Times New Roman" w:hAnsi="Times New Roman"/>
        </w:rPr>
        <w:t>proposed to be directed</w:t>
      </w:r>
      <w:r w:rsidR="003D3BE5">
        <w:rPr>
          <w:rFonts w:ascii="Times New Roman" w:hAnsi="Times New Roman"/>
        </w:rPr>
        <w:t xml:space="preserve"> towards efforts such as promotion, setting up demonstration sites, gathering participating producers, exploring ways to increase irrigation efficiencies, and evaluating potential watershed benefits as a result of improved irrigation practices.   </w:t>
      </w:r>
      <w:r w:rsidRPr="00CC49B0">
        <w:rPr>
          <w:rFonts w:ascii="Times New Roman" w:hAnsi="Times New Roman"/>
        </w:rPr>
        <w:t xml:space="preserve"> </w:t>
      </w:r>
    </w:p>
    <w:p w14:paraId="3789DFE6" w14:textId="77777777" w:rsidR="00884DF3" w:rsidRDefault="002D69A6" w:rsidP="00B315A9">
      <w:pPr>
        <w:numPr>
          <w:ilvl w:val="2"/>
          <w:numId w:val="2"/>
        </w:numPr>
        <w:spacing w:after="0" w:line="240" w:lineRule="auto"/>
        <w:jc w:val="both"/>
        <w:rPr>
          <w:rFonts w:ascii="Times New Roman" w:hAnsi="Times New Roman"/>
        </w:rPr>
      </w:pPr>
      <w:r w:rsidRPr="00CC49B0">
        <w:rPr>
          <w:rFonts w:ascii="Times New Roman" w:hAnsi="Times New Roman"/>
        </w:rPr>
        <w:t xml:space="preserve">The Nature Conservancy is also involved with similar projects, including the Western Nebraska Irrigation Project, which has established a network of rainfall gages as part of efforts to reduce unnecessary irrigation pumping, and the Midwest Row Crop Collaborative, which is working on water quality and quantity and soil health in the Central Platte.  </w:t>
      </w:r>
    </w:p>
    <w:p w14:paraId="7E9272AE" w14:textId="3EBC1DF2" w:rsidR="002D69A6" w:rsidRPr="00B32F54" w:rsidRDefault="002D69A6" w:rsidP="00884DF3">
      <w:pPr>
        <w:numPr>
          <w:ilvl w:val="1"/>
          <w:numId w:val="2"/>
        </w:numPr>
        <w:spacing w:after="0" w:line="240" w:lineRule="auto"/>
        <w:jc w:val="both"/>
        <w:rPr>
          <w:rFonts w:ascii="Times New Roman" w:hAnsi="Times New Roman"/>
        </w:rPr>
      </w:pPr>
      <w:r w:rsidRPr="00CC49B0">
        <w:rPr>
          <w:rFonts w:ascii="Times New Roman" w:hAnsi="Times New Roman"/>
        </w:rPr>
        <w:t>The Program proposes to use funding under this line item to continue providing financial support to these valuable efforts; the</w:t>
      </w:r>
      <w:r w:rsidR="003D3BE5">
        <w:rPr>
          <w:rFonts w:ascii="Times New Roman" w:hAnsi="Times New Roman"/>
        </w:rPr>
        <w:t xml:space="preserve"> proposed</w:t>
      </w:r>
      <w:r w:rsidRPr="00CC49B0">
        <w:rPr>
          <w:rFonts w:ascii="Times New Roman" w:hAnsi="Times New Roman"/>
        </w:rPr>
        <w:t xml:space="preserve"> </w:t>
      </w:r>
      <w:r w:rsidR="003F1165" w:rsidRPr="00CC49B0">
        <w:rPr>
          <w:rFonts w:ascii="Times New Roman" w:hAnsi="Times New Roman"/>
        </w:rPr>
        <w:t xml:space="preserve">2019 </w:t>
      </w:r>
      <w:r w:rsidRPr="00CC49B0">
        <w:rPr>
          <w:rFonts w:ascii="Times New Roman" w:hAnsi="Times New Roman"/>
        </w:rPr>
        <w:t>budget for WP-4(g) is $25,000.</w:t>
      </w:r>
    </w:p>
    <w:p w14:paraId="42284AA4" w14:textId="77777777" w:rsidR="00334066" w:rsidRDefault="00334066" w:rsidP="00E071C5">
      <w:pPr>
        <w:spacing w:after="0" w:line="240" w:lineRule="auto"/>
        <w:rPr>
          <w:ins w:id="8" w:author="Seth Turner" w:date="2018-09-19T15:29:00Z"/>
          <w:rFonts w:ascii="Times New Roman" w:hAnsi="Times New Roman"/>
          <w:u w:val="single"/>
        </w:rPr>
      </w:pPr>
    </w:p>
    <w:p w14:paraId="53466729" w14:textId="67304733" w:rsidR="00E071C5" w:rsidRPr="00E071C5" w:rsidRDefault="00E071C5" w:rsidP="00E071C5">
      <w:pPr>
        <w:spacing w:after="0" w:line="240" w:lineRule="auto"/>
        <w:rPr>
          <w:rFonts w:ascii="Times New Roman" w:hAnsi="Times New Roman"/>
        </w:rPr>
      </w:pPr>
      <w:r w:rsidRPr="00E071C5">
        <w:rPr>
          <w:rFonts w:ascii="Times New Roman" w:hAnsi="Times New Roman"/>
          <w:u w:val="single"/>
        </w:rPr>
        <w:t>Line Item:</w:t>
      </w:r>
      <w:r w:rsidRPr="00E071C5">
        <w:rPr>
          <w:rFonts w:ascii="Times New Roman" w:hAnsi="Times New Roman"/>
        </w:rPr>
        <w:tab/>
      </w:r>
      <w:r w:rsidRPr="00E071C5">
        <w:rPr>
          <w:rFonts w:ascii="Times New Roman" w:hAnsi="Times New Roman"/>
          <w:b/>
        </w:rPr>
        <w:t>WP-4(i)</w:t>
      </w:r>
    </w:p>
    <w:p w14:paraId="4EF063BD" w14:textId="77777777" w:rsidR="00E071C5" w:rsidRPr="00E071C5" w:rsidRDefault="00E071C5" w:rsidP="00E071C5">
      <w:pPr>
        <w:spacing w:after="0"/>
        <w:rPr>
          <w:rFonts w:ascii="Times New Roman" w:hAnsi="Times New Roman"/>
        </w:rPr>
      </w:pPr>
      <w:r w:rsidRPr="00E071C5">
        <w:rPr>
          <w:rFonts w:ascii="Times New Roman" w:hAnsi="Times New Roman"/>
          <w:u w:val="single"/>
        </w:rPr>
        <w:t>Description</w:t>
      </w:r>
      <w:r w:rsidRPr="00E071C5">
        <w:rPr>
          <w:rFonts w:ascii="Times New Roman" w:hAnsi="Times New Roman"/>
        </w:rPr>
        <w:t xml:space="preserve">: </w:t>
      </w:r>
      <w:r w:rsidRPr="00E071C5">
        <w:rPr>
          <w:rFonts w:ascii="Times New Roman" w:hAnsi="Times New Roman"/>
        </w:rPr>
        <w:tab/>
        <w:t>Water Action Plan (Slurry wall gravel pits)</w:t>
      </w:r>
    </w:p>
    <w:p w14:paraId="772F2D50" w14:textId="72173D8A" w:rsidR="00E071C5" w:rsidRPr="00E071C5" w:rsidRDefault="00E071C5" w:rsidP="00E071C5">
      <w:pPr>
        <w:spacing w:after="0"/>
        <w:rPr>
          <w:rFonts w:ascii="Times New Roman" w:hAnsi="Times New Roman"/>
        </w:rPr>
      </w:pPr>
      <w:r w:rsidRPr="00E071C5">
        <w:rPr>
          <w:rFonts w:ascii="Times New Roman" w:hAnsi="Times New Roman"/>
          <w:u w:val="single"/>
        </w:rPr>
        <w:t>Estimated Cost:</w:t>
      </w:r>
      <w:r w:rsidRPr="00E071C5">
        <w:rPr>
          <w:rFonts w:ascii="Times New Roman" w:hAnsi="Times New Roman"/>
        </w:rPr>
        <w:tab/>
        <w:t xml:space="preserve"> $</w:t>
      </w:r>
      <w:r w:rsidR="007A1CEF">
        <w:rPr>
          <w:rFonts w:ascii="Times New Roman" w:hAnsi="Times New Roman"/>
        </w:rPr>
        <w:t>9,246,000</w:t>
      </w:r>
    </w:p>
    <w:p w14:paraId="67EA463A" w14:textId="77777777" w:rsidR="00E071C5" w:rsidRPr="00E071C5" w:rsidRDefault="00E071C5" w:rsidP="00E071C5">
      <w:pPr>
        <w:spacing w:after="0" w:line="240" w:lineRule="auto"/>
        <w:jc w:val="both"/>
        <w:rPr>
          <w:rFonts w:ascii="Times New Roman" w:hAnsi="Times New Roman"/>
        </w:rPr>
      </w:pPr>
    </w:p>
    <w:p w14:paraId="384A2ECB" w14:textId="77777777" w:rsidR="0087652E" w:rsidRDefault="00E071C5" w:rsidP="00E071C5">
      <w:pPr>
        <w:spacing w:after="0" w:line="240" w:lineRule="auto"/>
        <w:jc w:val="both"/>
        <w:rPr>
          <w:rFonts w:ascii="Times New Roman" w:hAnsi="Times New Roman"/>
        </w:rPr>
      </w:pPr>
      <w:r w:rsidRPr="00E071C5">
        <w:rPr>
          <w:rFonts w:ascii="Times New Roman" w:hAnsi="Times New Roman"/>
        </w:rPr>
        <w:t xml:space="preserve">The concept of slurry wall gravel pits and slurry wall aquifer storage projects came into focus in 2016 as the J-2 Regulating Reservoirs project was put on hold by the GC. The yield anticipated from the reservoirs must now be provided by other projects, such as slurry wall gravel pits and broad-scale recharge. The EDO hired a Special Advisor to aid the Program in evaluating slurry wall storage feasibility in Nebraska, as it is not common in Nebraska like it is in Colorado. A series of slurry wall storage sites could be constructed along the Central Platte River, allowing smaller plots of land to be leased and/or acquired for the projects. The slurry wall storage sites would operate in a manner similar to the J-2 Regulating Reservoirs by diverting water during excesses to target flows and releasing that water back to the river during shortages to target flows. </w:t>
      </w:r>
    </w:p>
    <w:p w14:paraId="21951C21" w14:textId="40D82314" w:rsidR="00E071C5" w:rsidRPr="00E071C5" w:rsidRDefault="0087652E" w:rsidP="00E071C5">
      <w:pPr>
        <w:spacing w:after="0" w:line="240" w:lineRule="auto"/>
        <w:jc w:val="both"/>
        <w:rPr>
          <w:rFonts w:ascii="Times New Roman" w:hAnsi="Times New Roman"/>
        </w:rPr>
      </w:pPr>
      <w:r>
        <w:rPr>
          <w:rFonts w:ascii="Times New Roman" w:hAnsi="Times New Roman"/>
        </w:rPr>
        <w:lastRenderedPageBreak/>
        <w:t xml:space="preserve">The Program is pursuing the development of </w:t>
      </w:r>
      <w:r w:rsidR="00E071C5" w:rsidRPr="00E071C5">
        <w:rPr>
          <w:rFonts w:ascii="Times New Roman" w:hAnsi="Times New Roman"/>
        </w:rPr>
        <w:t xml:space="preserve">a slurry wall storage facility at an existing gravel pit mine on the </w:t>
      </w:r>
      <w:r w:rsidR="00D03D8C">
        <w:rPr>
          <w:rFonts w:ascii="Times New Roman" w:hAnsi="Times New Roman"/>
        </w:rPr>
        <w:t>Lakeside</w:t>
      </w:r>
      <w:r w:rsidR="00E071C5" w:rsidRPr="00E071C5">
        <w:rPr>
          <w:rFonts w:ascii="Times New Roman" w:hAnsi="Times New Roman"/>
        </w:rPr>
        <w:t xml:space="preserve"> property (Tract W1606). </w:t>
      </w:r>
      <w:r w:rsidR="000801D1">
        <w:rPr>
          <w:rFonts w:ascii="Times New Roman" w:hAnsi="Times New Roman"/>
        </w:rPr>
        <w:t xml:space="preserve"> The contract for engineering design and</w:t>
      </w:r>
      <w:r w:rsidR="00E071C5" w:rsidRPr="00E071C5">
        <w:rPr>
          <w:rFonts w:ascii="Times New Roman" w:hAnsi="Times New Roman"/>
        </w:rPr>
        <w:t xml:space="preserve"> construction oversi</w:t>
      </w:r>
      <w:r w:rsidR="000801D1">
        <w:rPr>
          <w:rFonts w:ascii="Times New Roman" w:hAnsi="Times New Roman"/>
        </w:rPr>
        <w:t>ght</w:t>
      </w:r>
      <w:r w:rsidR="00E071C5" w:rsidRPr="00E071C5">
        <w:rPr>
          <w:rFonts w:ascii="Times New Roman" w:hAnsi="Times New Roman"/>
        </w:rPr>
        <w:t xml:space="preserve"> was awarded to JEO Consulting Group, Inc. (JEO) through a competitive process. The Program is anticipating that a portion of the project will be constructed and additional properties will be acquired for future development of slurry wall storage facilities in 201</w:t>
      </w:r>
      <w:r w:rsidR="00D03D8C">
        <w:rPr>
          <w:rFonts w:ascii="Times New Roman" w:hAnsi="Times New Roman"/>
        </w:rPr>
        <w:t>9</w:t>
      </w:r>
      <w:r w:rsidR="00E071C5" w:rsidRPr="00E071C5">
        <w:rPr>
          <w:rFonts w:ascii="Times New Roman" w:hAnsi="Times New Roman"/>
        </w:rPr>
        <w:t>.</w:t>
      </w:r>
    </w:p>
    <w:p w14:paraId="7064D788" w14:textId="77777777" w:rsidR="00023858" w:rsidRDefault="00023858" w:rsidP="00023858">
      <w:pPr>
        <w:spacing w:after="0" w:line="240" w:lineRule="auto"/>
        <w:jc w:val="both"/>
        <w:rPr>
          <w:rFonts w:ascii="Times New Roman" w:hAnsi="Times New Roman"/>
        </w:rPr>
      </w:pPr>
    </w:p>
    <w:p w14:paraId="34E9BACB" w14:textId="77777777" w:rsidR="00D03D8C" w:rsidRPr="00E071C5" w:rsidRDefault="00D03D8C" w:rsidP="00D03D8C">
      <w:pPr>
        <w:spacing w:after="0" w:line="240" w:lineRule="auto"/>
        <w:jc w:val="both"/>
        <w:rPr>
          <w:rFonts w:ascii="Times New Roman" w:hAnsi="Times New Roman"/>
        </w:rPr>
      </w:pPr>
      <w:r w:rsidRPr="00E071C5">
        <w:rPr>
          <w:rFonts w:ascii="Times New Roman" w:hAnsi="Times New Roman"/>
        </w:rPr>
        <w:t xml:space="preserve">The existing pit on the </w:t>
      </w:r>
      <w:r>
        <w:rPr>
          <w:rFonts w:ascii="Times New Roman" w:hAnsi="Times New Roman"/>
        </w:rPr>
        <w:t>Lakeside</w:t>
      </w:r>
      <w:r w:rsidRPr="00E071C5">
        <w:rPr>
          <w:rFonts w:ascii="Times New Roman" w:hAnsi="Times New Roman"/>
        </w:rPr>
        <w:t xml:space="preserve"> property will be mined through the fall of 201</w:t>
      </w:r>
      <w:r>
        <w:rPr>
          <w:rFonts w:ascii="Times New Roman" w:hAnsi="Times New Roman"/>
        </w:rPr>
        <w:t>8</w:t>
      </w:r>
      <w:r w:rsidRPr="00E071C5">
        <w:rPr>
          <w:rFonts w:ascii="Times New Roman" w:hAnsi="Times New Roman"/>
        </w:rPr>
        <w:t>. It is estimated that</w:t>
      </w:r>
      <w:r>
        <w:rPr>
          <w:rFonts w:ascii="Times New Roman" w:hAnsi="Times New Roman"/>
        </w:rPr>
        <w:t xml:space="preserve"> </w:t>
      </w:r>
      <w:r w:rsidRPr="00E071C5">
        <w:rPr>
          <w:rFonts w:ascii="Times New Roman" w:hAnsi="Times New Roman"/>
        </w:rPr>
        <w:t>the facility will have a storage volume of about 1,200 acre-feet. The preliminary score is estimated to be approximately 2,</w:t>
      </w:r>
      <w:r>
        <w:rPr>
          <w:rFonts w:ascii="Times New Roman" w:hAnsi="Times New Roman"/>
        </w:rPr>
        <w:t>5</w:t>
      </w:r>
      <w:r w:rsidRPr="00E071C5">
        <w:rPr>
          <w:rFonts w:ascii="Times New Roman" w:hAnsi="Times New Roman"/>
        </w:rPr>
        <w:t xml:space="preserve">00 to </w:t>
      </w:r>
      <w:r>
        <w:rPr>
          <w:rFonts w:ascii="Times New Roman" w:hAnsi="Times New Roman"/>
        </w:rPr>
        <w:t>3</w:t>
      </w:r>
      <w:r w:rsidRPr="00E071C5">
        <w:rPr>
          <w:rFonts w:ascii="Times New Roman" w:hAnsi="Times New Roman"/>
        </w:rPr>
        <w:t>,</w:t>
      </w:r>
      <w:r>
        <w:rPr>
          <w:rFonts w:ascii="Times New Roman" w:hAnsi="Times New Roman"/>
        </w:rPr>
        <w:t>2</w:t>
      </w:r>
      <w:r w:rsidRPr="00E071C5">
        <w:rPr>
          <w:rFonts w:ascii="Times New Roman" w:hAnsi="Times New Roman"/>
        </w:rPr>
        <w:t>00 acre-feet using OpStudy hydrology and the project’s ability to fill and refill with excesses to target flows. It is assumed this project would operate year-round and would be supplied with water from a wellfield that extracts water from the alluvial aquifer but makes immediate surface depletions to the Platte River.</w:t>
      </w:r>
    </w:p>
    <w:p w14:paraId="05AFDA5D" w14:textId="77777777" w:rsidR="00D03D8C" w:rsidRPr="00E071C5" w:rsidRDefault="00D03D8C" w:rsidP="00D03D8C">
      <w:pPr>
        <w:spacing w:after="0" w:line="240" w:lineRule="auto"/>
        <w:jc w:val="both"/>
        <w:rPr>
          <w:rFonts w:ascii="Times New Roman" w:hAnsi="Times New Roman"/>
        </w:rPr>
      </w:pPr>
    </w:p>
    <w:p w14:paraId="4658C261" w14:textId="461FABA5" w:rsidR="00D03D8C" w:rsidRPr="00E071C5" w:rsidRDefault="00D03D8C" w:rsidP="00D03D8C">
      <w:pPr>
        <w:spacing w:after="0" w:line="240" w:lineRule="auto"/>
        <w:jc w:val="both"/>
        <w:rPr>
          <w:rFonts w:ascii="Times New Roman" w:hAnsi="Times New Roman"/>
        </w:rPr>
      </w:pPr>
      <w:bookmarkStart w:id="9" w:name="_Hlk525740953"/>
      <w:r w:rsidRPr="00E071C5">
        <w:rPr>
          <w:rFonts w:ascii="Times New Roman" w:hAnsi="Times New Roman"/>
        </w:rPr>
        <w:t>The contract amount with JEO for the engineering design and construction oversight for the project is $735,649</w:t>
      </w:r>
      <w:r>
        <w:rPr>
          <w:rFonts w:ascii="Times New Roman" w:hAnsi="Times New Roman"/>
        </w:rPr>
        <w:t xml:space="preserve">, which </w:t>
      </w:r>
      <w:r w:rsidR="0087652E">
        <w:rPr>
          <w:rFonts w:ascii="Times New Roman" w:hAnsi="Times New Roman"/>
        </w:rPr>
        <w:t>was included in</w:t>
      </w:r>
      <w:r w:rsidRPr="00E071C5">
        <w:rPr>
          <w:rFonts w:ascii="Times New Roman" w:hAnsi="Times New Roman"/>
        </w:rPr>
        <w:t xml:space="preserve"> the 2018 budget (although some costs </w:t>
      </w:r>
      <w:r>
        <w:rPr>
          <w:rFonts w:ascii="Times New Roman" w:hAnsi="Times New Roman"/>
        </w:rPr>
        <w:t>will</w:t>
      </w:r>
      <w:r w:rsidRPr="00E071C5">
        <w:rPr>
          <w:rFonts w:ascii="Times New Roman" w:hAnsi="Times New Roman"/>
        </w:rPr>
        <w:t xml:space="preserve"> carry over into 201</w:t>
      </w:r>
      <w:r>
        <w:rPr>
          <w:rFonts w:ascii="Times New Roman" w:hAnsi="Times New Roman"/>
        </w:rPr>
        <w:t>9</w:t>
      </w:r>
      <w:r w:rsidRPr="00E071C5">
        <w:rPr>
          <w:rFonts w:ascii="Times New Roman" w:hAnsi="Times New Roman"/>
        </w:rPr>
        <w:t xml:space="preserve">). </w:t>
      </w:r>
      <w:r>
        <w:rPr>
          <w:rFonts w:ascii="Times New Roman" w:hAnsi="Times New Roman"/>
        </w:rPr>
        <w:t xml:space="preserve">The latest cost estimate from JEO for the construction of the project is approximately </w:t>
      </w:r>
      <w:r w:rsidR="007A1CEF">
        <w:rPr>
          <w:rFonts w:ascii="Times New Roman" w:hAnsi="Times New Roman"/>
        </w:rPr>
        <w:t>$8,546,000</w:t>
      </w:r>
      <w:r>
        <w:rPr>
          <w:rFonts w:ascii="Times New Roman" w:hAnsi="Times New Roman"/>
        </w:rPr>
        <w:t>.</w:t>
      </w:r>
      <w:r w:rsidR="007A1CEF">
        <w:rPr>
          <w:rFonts w:ascii="Times New Roman" w:hAnsi="Times New Roman"/>
        </w:rPr>
        <w:t xml:space="preserve">  Additional net costs of $700,000 are anticipated in association with expansion of the wellfield to supply the project in place of infrastructure to deliver from the Peterson Drain.</w:t>
      </w:r>
      <w:r>
        <w:rPr>
          <w:rFonts w:ascii="Times New Roman" w:hAnsi="Times New Roman"/>
        </w:rPr>
        <w:t xml:space="preserve"> </w:t>
      </w:r>
      <w:r w:rsidR="007A1CEF">
        <w:rPr>
          <w:rFonts w:ascii="Times New Roman" w:hAnsi="Times New Roman"/>
        </w:rPr>
        <w:t xml:space="preserve"> All construction costs are included in the 2019 budget, for a total of $9,246,000 under WP-4(i).  W</w:t>
      </w:r>
      <w:r w:rsidRPr="00E071C5">
        <w:rPr>
          <w:rFonts w:ascii="Times New Roman" w:hAnsi="Times New Roman"/>
        </w:rPr>
        <w:t>ater deliver</w:t>
      </w:r>
      <w:r w:rsidR="007A1CEF">
        <w:rPr>
          <w:rFonts w:ascii="Times New Roman" w:hAnsi="Times New Roman"/>
        </w:rPr>
        <w:t>y</w:t>
      </w:r>
      <w:r w:rsidRPr="00E071C5">
        <w:rPr>
          <w:rFonts w:ascii="Times New Roman" w:hAnsi="Times New Roman"/>
        </w:rPr>
        <w:t xml:space="preserve"> and O&amp;M costs </w:t>
      </w:r>
      <w:r w:rsidR="007A1CEF">
        <w:rPr>
          <w:rFonts w:ascii="Times New Roman" w:hAnsi="Times New Roman"/>
        </w:rPr>
        <w:t>are expected to</w:t>
      </w:r>
      <w:r w:rsidRPr="00E071C5">
        <w:rPr>
          <w:rFonts w:ascii="Times New Roman" w:hAnsi="Times New Roman"/>
        </w:rPr>
        <w:t xml:space="preserve"> be included in the 20</w:t>
      </w:r>
      <w:r>
        <w:rPr>
          <w:rFonts w:ascii="Times New Roman" w:hAnsi="Times New Roman"/>
        </w:rPr>
        <w:t>20</w:t>
      </w:r>
      <w:r w:rsidRPr="00E071C5">
        <w:rPr>
          <w:rFonts w:ascii="Times New Roman" w:hAnsi="Times New Roman"/>
        </w:rPr>
        <w:t xml:space="preserve"> budget.</w:t>
      </w:r>
      <w:bookmarkEnd w:id="9"/>
      <w:r w:rsidRPr="00E071C5" w:rsidDel="00A6149A">
        <w:rPr>
          <w:rFonts w:ascii="Times New Roman" w:hAnsi="Times New Roman"/>
        </w:rPr>
        <w:t xml:space="preserve"> </w:t>
      </w:r>
    </w:p>
    <w:p w14:paraId="5625DD9A" w14:textId="77777777" w:rsidR="00D03D8C" w:rsidRPr="00E071C5" w:rsidRDefault="00D03D8C" w:rsidP="00D03D8C">
      <w:pPr>
        <w:spacing w:after="0" w:line="240" w:lineRule="auto"/>
        <w:jc w:val="both"/>
        <w:rPr>
          <w:rFonts w:ascii="Times New Roman" w:hAnsi="Times New Roman"/>
        </w:rPr>
      </w:pPr>
    </w:p>
    <w:p w14:paraId="3253490B" w14:textId="77777777" w:rsidR="00E071C5" w:rsidRPr="00E071C5" w:rsidRDefault="00E071C5" w:rsidP="00E071C5">
      <w:pPr>
        <w:spacing w:after="0" w:line="240" w:lineRule="auto"/>
        <w:rPr>
          <w:rFonts w:ascii="Times New Roman" w:hAnsi="Times New Roman"/>
        </w:rPr>
      </w:pPr>
      <w:r w:rsidRPr="00E071C5">
        <w:rPr>
          <w:rFonts w:ascii="Times New Roman" w:hAnsi="Times New Roman"/>
          <w:u w:val="single"/>
        </w:rPr>
        <w:t>Line Item:</w:t>
      </w:r>
      <w:r w:rsidRPr="00E071C5">
        <w:rPr>
          <w:rFonts w:ascii="Times New Roman" w:hAnsi="Times New Roman"/>
        </w:rPr>
        <w:tab/>
      </w:r>
      <w:r w:rsidRPr="00E071C5">
        <w:rPr>
          <w:rFonts w:ascii="Times New Roman" w:hAnsi="Times New Roman"/>
          <w:b/>
        </w:rPr>
        <w:t>WP-4(j)</w:t>
      </w:r>
    </w:p>
    <w:p w14:paraId="40260B6E" w14:textId="77777777" w:rsidR="00E071C5" w:rsidRPr="00E071C5" w:rsidRDefault="00E071C5" w:rsidP="00E071C5">
      <w:pPr>
        <w:spacing w:after="0"/>
        <w:rPr>
          <w:rFonts w:ascii="Times New Roman" w:hAnsi="Times New Roman"/>
        </w:rPr>
      </w:pPr>
      <w:r w:rsidRPr="00E071C5">
        <w:rPr>
          <w:rFonts w:ascii="Times New Roman" w:hAnsi="Times New Roman"/>
          <w:u w:val="single"/>
        </w:rPr>
        <w:t>Description</w:t>
      </w:r>
      <w:r w:rsidRPr="00E071C5">
        <w:rPr>
          <w:rFonts w:ascii="Times New Roman" w:hAnsi="Times New Roman"/>
        </w:rPr>
        <w:t xml:space="preserve">: </w:t>
      </w:r>
      <w:r w:rsidRPr="00E071C5">
        <w:rPr>
          <w:rFonts w:ascii="Times New Roman" w:hAnsi="Times New Roman"/>
        </w:rPr>
        <w:tab/>
        <w:t>Water Action Plan (General maintenance of land-for-water properties)</w:t>
      </w:r>
    </w:p>
    <w:p w14:paraId="0E914C09" w14:textId="4149D032" w:rsidR="00E071C5" w:rsidRPr="00E071C5" w:rsidRDefault="00E071C5" w:rsidP="00E071C5">
      <w:pPr>
        <w:spacing w:after="0"/>
        <w:rPr>
          <w:rFonts w:ascii="Times New Roman" w:hAnsi="Times New Roman"/>
        </w:rPr>
      </w:pPr>
      <w:r w:rsidRPr="00E071C5">
        <w:rPr>
          <w:rFonts w:ascii="Times New Roman" w:hAnsi="Times New Roman"/>
          <w:u w:val="single"/>
        </w:rPr>
        <w:t>Estimated Cost:</w:t>
      </w:r>
      <w:r w:rsidRPr="00E071C5">
        <w:rPr>
          <w:rFonts w:ascii="Times New Roman" w:hAnsi="Times New Roman"/>
        </w:rPr>
        <w:tab/>
        <w:t xml:space="preserve"> $</w:t>
      </w:r>
      <w:r w:rsidR="008B7A35">
        <w:rPr>
          <w:rFonts w:ascii="Times New Roman" w:hAnsi="Times New Roman"/>
        </w:rPr>
        <w:t>62</w:t>
      </w:r>
      <w:r w:rsidRPr="00E071C5">
        <w:rPr>
          <w:rFonts w:ascii="Times New Roman" w:hAnsi="Times New Roman"/>
        </w:rPr>
        <w:t>,000</w:t>
      </w:r>
    </w:p>
    <w:p w14:paraId="771EBD46" w14:textId="5D82363D" w:rsidR="00E071C5" w:rsidRPr="00E071C5" w:rsidRDefault="00E071C5" w:rsidP="00E071C5">
      <w:pPr>
        <w:numPr>
          <w:ilvl w:val="1"/>
          <w:numId w:val="2"/>
        </w:numPr>
        <w:spacing w:after="0" w:line="240" w:lineRule="auto"/>
        <w:jc w:val="both"/>
        <w:rPr>
          <w:rFonts w:ascii="Times New Roman" w:hAnsi="Times New Roman"/>
          <w:b/>
        </w:rPr>
      </w:pPr>
      <w:r w:rsidRPr="00E071C5">
        <w:rPr>
          <w:rFonts w:ascii="Times New Roman" w:hAnsi="Times New Roman"/>
        </w:rPr>
        <w:t xml:space="preserve">WP-4(j) General maintenance of land-for-water projects – This line item includes the funds necessary for general land management and maintenance activities at Program properties acquired for developing Water Action Plan projects, including the Lindstrom, </w:t>
      </w:r>
      <w:r w:rsidR="008B7A35">
        <w:rPr>
          <w:rFonts w:ascii="Times New Roman" w:hAnsi="Times New Roman"/>
        </w:rPr>
        <w:t>Edlund</w:t>
      </w:r>
      <w:r w:rsidRPr="00E071C5">
        <w:rPr>
          <w:rFonts w:ascii="Times New Roman" w:hAnsi="Times New Roman"/>
        </w:rPr>
        <w:t xml:space="preserve">, and </w:t>
      </w:r>
      <w:r w:rsidR="008B7A35">
        <w:rPr>
          <w:rFonts w:ascii="Times New Roman" w:hAnsi="Times New Roman"/>
        </w:rPr>
        <w:t>Lakeside</w:t>
      </w:r>
      <w:r w:rsidRPr="00E071C5">
        <w:rPr>
          <w:rFonts w:ascii="Times New Roman" w:hAnsi="Times New Roman"/>
        </w:rPr>
        <w:t xml:space="preserve"> tracts (sites of planned slurry wall gravel pits).  Associated tasks include, fence and road maintenance ($7,000), noxious weed spraying ($15,000), mowing ($2,000), farming ($23,000) and other maintenance activities as needed at these properties. An additional $</w:t>
      </w:r>
      <w:r w:rsidR="008B7A35">
        <w:rPr>
          <w:rFonts w:ascii="Times New Roman" w:hAnsi="Times New Roman"/>
        </w:rPr>
        <w:t>15</w:t>
      </w:r>
      <w:r w:rsidRPr="00E071C5">
        <w:rPr>
          <w:rFonts w:ascii="Times New Roman" w:hAnsi="Times New Roman"/>
        </w:rPr>
        <w:t>,000 is included for new land-for-water properties assumed to be acquired in FY2018.  The proposed FY2018 total budget for WP-4(j) is $</w:t>
      </w:r>
      <w:r w:rsidR="008B7A35">
        <w:rPr>
          <w:rFonts w:ascii="Times New Roman" w:hAnsi="Times New Roman"/>
        </w:rPr>
        <w:t>62</w:t>
      </w:r>
      <w:r w:rsidRPr="00E071C5">
        <w:rPr>
          <w:rFonts w:ascii="Times New Roman" w:hAnsi="Times New Roman"/>
        </w:rPr>
        <w:t>,000.</w:t>
      </w:r>
    </w:p>
    <w:p w14:paraId="7150159F" w14:textId="77777777" w:rsidR="00E071C5" w:rsidRPr="00E071C5" w:rsidRDefault="00E071C5" w:rsidP="00E071C5">
      <w:pPr>
        <w:spacing w:after="0" w:line="240" w:lineRule="auto"/>
        <w:jc w:val="both"/>
        <w:rPr>
          <w:rFonts w:ascii="Times New Roman" w:hAnsi="Times New Roman"/>
          <w:b/>
        </w:rPr>
      </w:pPr>
    </w:p>
    <w:p w14:paraId="285A63E2" w14:textId="6B51728E" w:rsidR="00E071C5" w:rsidRPr="00E071C5" w:rsidRDefault="00E071C5" w:rsidP="00E071C5">
      <w:pPr>
        <w:spacing w:after="0" w:line="240" w:lineRule="auto"/>
        <w:jc w:val="both"/>
        <w:rPr>
          <w:rFonts w:ascii="Times New Roman" w:hAnsi="Times New Roman"/>
        </w:rPr>
      </w:pPr>
      <w:r w:rsidRPr="00E071C5">
        <w:rPr>
          <w:rFonts w:ascii="Times New Roman" w:hAnsi="Times New Roman"/>
          <w:b/>
        </w:rPr>
        <w:t>Products</w:t>
      </w:r>
    </w:p>
    <w:p w14:paraId="2EB696F7" w14:textId="3CD5AD84" w:rsidR="00E071C5" w:rsidRPr="00E071C5" w:rsidRDefault="00E071C5" w:rsidP="00E071C5">
      <w:pPr>
        <w:numPr>
          <w:ilvl w:val="0"/>
          <w:numId w:val="3"/>
        </w:numPr>
        <w:autoSpaceDE w:val="0"/>
        <w:autoSpaceDN w:val="0"/>
        <w:adjustRightInd w:val="0"/>
        <w:spacing w:after="0" w:line="240" w:lineRule="auto"/>
        <w:jc w:val="both"/>
        <w:rPr>
          <w:rFonts w:ascii="Times New Roman" w:hAnsi="Times New Roman"/>
        </w:rPr>
      </w:pPr>
      <w:r w:rsidRPr="00E071C5">
        <w:rPr>
          <w:rFonts w:ascii="Times New Roman" w:hAnsi="Times New Roman"/>
        </w:rPr>
        <w:t>Nebraska Ground Water Recharge:  Water Service Agreement</w:t>
      </w:r>
      <w:r w:rsidR="00210B72">
        <w:rPr>
          <w:rFonts w:ascii="Times New Roman" w:hAnsi="Times New Roman"/>
        </w:rPr>
        <w:t>(s)</w:t>
      </w:r>
      <w:r w:rsidRPr="00E071C5">
        <w:rPr>
          <w:rFonts w:ascii="Times New Roman" w:hAnsi="Times New Roman"/>
        </w:rPr>
        <w:t xml:space="preserve"> with the CNPPID, temporary and/or permanent permits for recharging excess flows available in the CNPPID’s system and ground water recharge day-to-day operations. The operation/maintenance of one well to pump recharged ground water directly to the Platte River to increase efficiency of existing recharge projects for the Program.</w:t>
      </w:r>
    </w:p>
    <w:p w14:paraId="2DCA4E9C" w14:textId="1B5E138C" w:rsidR="00E071C5" w:rsidRPr="00E071C5" w:rsidRDefault="00E071C5" w:rsidP="00E071C5">
      <w:pPr>
        <w:numPr>
          <w:ilvl w:val="0"/>
          <w:numId w:val="3"/>
        </w:numPr>
        <w:autoSpaceDE w:val="0"/>
        <w:autoSpaceDN w:val="0"/>
        <w:adjustRightInd w:val="0"/>
        <w:spacing w:after="0" w:line="240" w:lineRule="auto"/>
        <w:jc w:val="both"/>
        <w:rPr>
          <w:rFonts w:ascii="Times New Roman" w:hAnsi="Times New Roman"/>
        </w:rPr>
      </w:pPr>
      <w:r w:rsidRPr="00E071C5">
        <w:rPr>
          <w:rFonts w:ascii="Times New Roman" w:hAnsi="Times New Roman"/>
        </w:rPr>
        <w:t xml:space="preserve">Construction costs for the broad-scale recharge project at the Cottonwood Ranch Complex and an additional </w:t>
      </w:r>
      <w:r w:rsidR="00B14A03">
        <w:rPr>
          <w:rFonts w:ascii="Times New Roman" w:hAnsi="Times New Roman"/>
        </w:rPr>
        <w:t>320</w:t>
      </w:r>
      <w:r w:rsidRPr="00E071C5">
        <w:rPr>
          <w:rFonts w:ascii="Times New Roman" w:hAnsi="Times New Roman"/>
        </w:rPr>
        <w:t xml:space="preserve"> acres of land acquisition.</w:t>
      </w:r>
    </w:p>
    <w:p w14:paraId="45367816" w14:textId="77777777" w:rsidR="00E071C5" w:rsidRPr="00E071C5" w:rsidRDefault="00E071C5" w:rsidP="00E071C5">
      <w:pPr>
        <w:numPr>
          <w:ilvl w:val="0"/>
          <w:numId w:val="3"/>
        </w:numPr>
        <w:autoSpaceDE w:val="0"/>
        <w:autoSpaceDN w:val="0"/>
        <w:adjustRightInd w:val="0"/>
        <w:spacing w:after="0" w:line="240" w:lineRule="auto"/>
        <w:jc w:val="both"/>
        <w:rPr>
          <w:rFonts w:ascii="Times New Roman" w:hAnsi="Times New Roman"/>
        </w:rPr>
      </w:pPr>
      <w:r w:rsidRPr="00E071C5">
        <w:rPr>
          <w:rFonts w:ascii="Times New Roman" w:hAnsi="Times New Roman"/>
        </w:rPr>
        <w:t xml:space="preserve">Nebraska Water Leasing &amp; Acquisition:  Lease agreements with the CPNRD, the NPPD, the CNPPID and/or individual irrigators for surface water, storage water and/or offset water leases or water acquisition. </w:t>
      </w:r>
    </w:p>
    <w:p w14:paraId="55A9AD6C" w14:textId="5F275158" w:rsidR="00E071C5" w:rsidRPr="00E071C5" w:rsidRDefault="00E071C5" w:rsidP="00E071C5">
      <w:pPr>
        <w:numPr>
          <w:ilvl w:val="0"/>
          <w:numId w:val="3"/>
        </w:numPr>
        <w:autoSpaceDE w:val="0"/>
        <w:autoSpaceDN w:val="0"/>
        <w:adjustRightInd w:val="0"/>
        <w:spacing w:after="0" w:line="240" w:lineRule="auto"/>
        <w:jc w:val="both"/>
        <w:rPr>
          <w:rFonts w:ascii="Times New Roman" w:hAnsi="Times New Roman"/>
        </w:rPr>
      </w:pPr>
      <w:r w:rsidRPr="00E071C5">
        <w:rPr>
          <w:rFonts w:ascii="Times New Roman" w:hAnsi="Times New Roman"/>
        </w:rPr>
        <w:t>Budget for the engineering design and construction costs the initial slurry wall aquifer storage project on Program-owned lands (Tract W1606).</w:t>
      </w:r>
    </w:p>
    <w:p w14:paraId="696EE25F" w14:textId="77777777" w:rsidR="00E071C5" w:rsidRPr="00E071C5" w:rsidRDefault="00E071C5" w:rsidP="00E071C5">
      <w:pPr>
        <w:numPr>
          <w:ilvl w:val="0"/>
          <w:numId w:val="3"/>
        </w:numPr>
        <w:autoSpaceDE w:val="0"/>
        <w:autoSpaceDN w:val="0"/>
        <w:adjustRightInd w:val="0"/>
        <w:spacing w:after="0" w:line="240" w:lineRule="auto"/>
        <w:jc w:val="both"/>
        <w:rPr>
          <w:rFonts w:ascii="Times New Roman" w:hAnsi="Times New Roman"/>
        </w:rPr>
      </w:pPr>
      <w:r w:rsidRPr="00E071C5">
        <w:rPr>
          <w:rFonts w:ascii="Times New Roman" w:hAnsi="Times New Roman"/>
        </w:rPr>
        <w:t xml:space="preserve">Water supply-related permits/proof of ownership, as necessary for projects.  </w:t>
      </w:r>
    </w:p>
    <w:p w14:paraId="5DEF440E" w14:textId="001BD8F1" w:rsidR="00E071C5" w:rsidRDefault="00E071C5" w:rsidP="00E071C5">
      <w:pPr>
        <w:numPr>
          <w:ilvl w:val="0"/>
          <w:numId w:val="3"/>
        </w:numPr>
        <w:autoSpaceDE w:val="0"/>
        <w:autoSpaceDN w:val="0"/>
        <w:adjustRightInd w:val="0"/>
        <w:spacing w:after="0" w:line="240" w:lineRule="auto"/>
        <w:jc w:val="both"/>
        <w:rPr>
          <w:rFonts w:ascii="Times New Roman" w:hAnsi="Times New Roman"/>
        </w:rPr>
      </w:pPr>
      <w:r w:rsidRPr="00E071C5">
        <w:rPr>
          <w:rFonts w:ascii="Times New Roman" w:hAnsi="Times New Roman"/>
        </w:rPr>
        <w:t>Water rights evaluations and feasibility studies, as necessary for projects.</w:t>
      </w:r>
    </w:p>
    <w:p w14:paraId="475E4CC6" w14:textId="2F2B4424" w:rsidR="00210B72" w:rsidRPr="00E071C5" w:rsidRDefault="00210B72" w:rsidP="00E071C5">
      <w:pPr>
        <w:numPr>
          <w:ilvl w:val="0"/>
          <w:numId w:val="3"/>
        </w:numPr>
        <w:autoSpaceDE w:val="0"/>
        <w:autoSpaceDN w:val="0"/>
        <w:adjustRightInd w:val="0"/>
        <w:spacing w:after="0" w:line="240" w:lineRule="auto"/>
        <w:jc w:val="both"/>
        <w:rPr>
          <w:rFonts w:ascii="Times New Roman" w:hAnsi="Times New Roman"/>
        </w:rPr>
      </w:pPr>
      <w:r>
        <w:rPr>
          <w:rFonts w:ascii="Times New Roman" w:hAnsi="Times New Roman"/>
        </w:rPr>
        <w:t xml:space="preserve">End of year reporting from </w:t>
      </w:r>
      <w:r w:rsidR="000D6F99">
        <w:rPr>
          <w:rFonts w:ascii="Times New Roman" w:hAnsi="Times New Roman"/>
        </w:rPr>
        <w:t>recipients of Water Management Incentives funding that documents how Program funds were spent in support of those efforts.</w:t>
      </w:r>
    </w:p>
    <w:p w14:paraId="3F12BC5B" w14:textId="44BB7DBD" w:rsidR="00E071C5" w:rsidRPr="00E071C5" w:rsidRDefault="00E071C5" w:rsidP="00E071C5">
      <w:pPr>
        <w:numPr>
          <w:ilvl w:val="0"/>
          <w:numId w:val="1"/>
        </w:numPr>
        <w:spacing w:after="0" w:line="240" w:lineRule="auto"/>
        <w:jc w:val="both"/>
        <w:rPr>
          <w:rFonts w:ascii="Times New Roman" w:hAnsi="Times New Roman"/>
        </w:rPr>
      </w:pPr>
      <w:r w:rsidRPr="00E071C5">
        <w:rPr>
          <w:rFonts w:ascii="Times New Roman" w:hAnsi="Times New Roman"/>
        </w:rPr>
        <w:lastRenderedPageBreak/>
        <w:t xml:space="preserve">Cost estimates for </w:t>
      </w:r>
      <w:r w:rsidR="0005194C" w:rsidRPr="00E071C5">
        <w:rPr>
          <w:rFonts w:ascii="Times New Roman" w:hAnsi="Times New Roman"/>
        </w:rPr>
        <w:t>201</w:t>
      </w:r>
      <w:r w:rsidR="0005194C">
        <w:rPr>
          <w:rFonts w:ascii="Times New Roman" w:hAnsi="Times New Roman"/>
        </w:rPr>
        <w:t>9</w:t>
      </w:r>
      <w:r w:rsidR="0005194C" w:rsidRPr="00E071C5">
        <w:rPr>
          <w:rFonts w:ascii="Times New Roman" w:hAnsi="Times New Roman"/>
        </w:rPr>
        <w:t xml:space="preserve"> </w:t>
      </w:r>
      <w:r w:rsidRPr="00E071C5">
        <w:rPr>
          <w:rFonts w:ascii="Times New Roman" w:hAnsi="Times New Roman"/>
        </w:rPr>
        <w:t>and long-term operations and maintenance of projects.</w:t>
      </w:r>
    </w:p>
    <w:p w14:paraId="4CD0BEC8" w14:textId="77777777" w:rsidR="00E071C5" w:rsidRPr="00E071C5" w:rsidRDefault="00E071C5" w:rsidP="00E071C5">
      <w:pPr>
        <w:spacing w:after="0" w:line="240" w:lineRule="auto"/>
        <w:jc w:val="both"/>
        <w:rPr>
          <w:rFonts w:ascii="Times New Roman" w:hAnsi="Times New Roman"/>
          <w:b/>
          <w:u w:val="single"/>
        </w:rPr>
      </w:pPr>
    </w:p>
    <w:p w14:paraId="7F33E2AF" w14:textId="77777777" w:rsidR="00E071C5" w:rsidRPr="00E071C5" w:rsidRDefault="00E071C5" w:rsidP="00E071C5">
      <w:pPr>
        <w:spacing w:after="0" w:line="240" w:lineRule="auto"/>
        <w:jc w:val="both"/>
        <w:rPr>
          <w:rFonts w:ascii="Times New Roman" w:hAnsi="Times New Roman"/>
        </w:rPr>
      </w:pPr>
      <w:r w:rsidRPr="00E071C5">
        <w:rPr>
          <w:rFonts w:ascii="Times New Roman" w:hAnsi="Times New Roman"/>
          <w:b/>
          <w:u w:val="single"/>
        </w:rPr>
        <w:t>Total Water Plan Action Implementation Budget (WP-4)</w:t>
      </w:r>
    </w:p>
    <w:p w14:paraId="659A536B" w14:textId="299010B3" w:rsidR="00210B72" w:rsidRDefault="00E071C5" w:rsidP="00E071C5">
      <w:pPr>
        <w:spacing w:after="0" w:line="240" w:lineRule="auto"/>
        <w:jc w:val="both"/>
        <w:rPr>
          <w:rFonts w:ascii="Times New Roman" w:hAnsi="Times New Roman"/>
        </w:rPr>
      </w:pPr>
      <w:r w:rsidRPr="00E071C5">
        <w:rPr>
          <w:rFonts w:ascii="Times New Roman" w:hAnsi="Times New Roman"/>
        </w:rPr>
        <w:t>The total estimated budget for WP-4(a-j) is $</w:t>
      </w:r>
      <w:r w:rsidR="00786849">
        <w:rPr>
          <w:rFonts w:ascii="Times New Roman" w:hAnsi="Times New Roman"/>
        </w:rPr>
        <w:t>16,550,400</w:t>
      </w:r>
      <w:r w:rsidRPr="00E071C5">
        <w:rPr>
          <w:rFonts w:ascii="Times New Roman" w:hAnsi="Times New Roman"/>
        </w:rPr>
        <w:t xml:space="preserve"> in </w:t>
      </w:r>
      <w:r w:rsidR="00D41C42" w:rsidRPr="00E071C5">
        <w:rPr>
          <w:rFonts w:ascii="Times New Roman" w:hAnsi="Times New Roman"/>
        </w:rPr>
        <w:t>201</w:t>
      </w:r>
      <w:r w:rsidR="00D41C42">
        <w:rPr>
          <w:rFonts w:ascii="Times New Roman" w:hAnsi="Times New Roman"/>
        </w:rPr>
        <w:t>9</w:t>
      </w:r>
      <w:r w:rsidRPr="00E071C5">
        <w:rPr>
          <w:rFonts w:ascii="Times New Roman" w:hAnsi="Times New Roman"/>
        </w:rPr>
        <w:t>. A breakdown of the Water Action Plan project line item budgets is listed in the following table.</w:t>
      </w:r>
    </w:p>
    <w:p w14:paraId="73B6B8A6" w14:textId="77777777" w:rsidR="00210B72" w:rsidRDefault="00210B72" w:rsidP="00E071C5">
      <w:pPr>
        <w:spacing w:after="0" w:line="240" w:lineRule="auto"/>
        <w:jc w:val="both"/>
        <w:rPr>
          <w:rFonts w:ascii="Times New Roman" w:hAnsi="Times New Roman"/>
          <w:b/>
        </w:rPr>
      </w:pPr>
    </w:p>
    <w:p w14:paraId="13888CDF" w14:textId="7A6E476A" w:rsidR="00E071C5" w:rsidRPr="00E071C5" w:rsidRDefault="00E071C5" w:rsidP="00E071C5">
      <w:pPr>
        <w:spacing w:after="0" w:line="240" w:lineRule="auto"/>
        <w:jc w:val="both"/>
        <w:rPr>
          <w:rFonts w:ascii="Times New Roman" w:hAnsi="Times New Roman"/>
          <w:b/>
        </w:rPr>
      </w:pPr>
      <w:r w:rsidRPr="00E071C5">
        <w:rPr>
          <w:rFonts w:ascii="Times New Roman" w:hAnsi="Times New Roman"/>
          <w:b/>
        </w:rPr>
        <w:t xml:space="preserve">Budget </w:t>
      </w:r>
    </w:p>
    <w:p w14:paraId="78910965" w14:textId="4FBBC97C" w:rsidR="00E071C5" w:rsidRPr="00E071C5" w:rsidRDefault="00A03FE1" w:rsidP="00E071C5">
      <w:pPr>
        <w:spacing w:after="0" w:line="240" w:lineRule="auto"/>
        <w:jc w:val="center"/>
        <w:rPr>
          <w:rFonts w:ascii="Times New Roman" w:hAnsi="Times New Roman"/>
        </w:rPr>
      </w:pPr>
      <w:r w:rsidRPr="00A03FE1">
        <w:rPr>
          <w:noProof/>
        </w:rPr>
        <w:drawing>
          <wp:inline distT="0" distB="0" distL="0" distR="0" wp14:anchorId="17AA1825" wp14:editId="7EC411FB">
            <wp:extent cx="5943600" cy="2190118"/>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2190118"/>
                    </a:xfrm>
                    <a:prstGeom prst="rect">
                      <a:avLst/>
                    </a:prstGeom>
                    <a:noFill/>
                    <a:ln>
                      <a:noFill/>
                    </a:ln>
                  </pic:spPr>
                </pic:pic>
              </a:graphicData>
            </a:graphic>
          </wp:inline>
        </w:drawing>
      </w:r>
      <w:r w:rsidR="00E071C5" w:rsidRPr="00E071C5">
        <w:rPr>
          <w:rFonts w:ascii="Times New Roman" w:hAnsi="Times New Roman"/>
        </w:rPr>
        <w:t xml:space="preserve"> </w:t>
      </w:r>
    </w:p>
    <w:p w14:paraId="6F226558" w14:textId="77777777" w:rsidR="00E071C5" w:rsidRPr="00E071C5" w:rsidRDefault="00E071C5" w:rsidP="00E071C5">
      <w:pPr>
        <w:spacing w:after="0" w:line="240" w:lineRule="auto"/>
        <w:rPr>
          <w:rFonts w:ascii="Times New Roman" w:hAnsi="Times New Roman"/>
        </w:rPr>
      </w:pPr>
    </w:p>
    <w:p w14:paraId="3BB452A7" w14:textId="77777777" w:rsidR="00E071C5" w:rsidRPr="00E071C5" w:rsidRDefault="00E071C5" w:rsidP="00E071C5">
      <w:pPr>
        <w:spacing w:after="0" w:line="240" w:lineRule="auto"/>
        <w:jc w:val="both"/>
        <w:rPr>
          <w:rFonts w:ascii="Times New Roman" w:hAnsi="Times New Roman"/>
          <w:b/>
        </w:rPr>
      </w:pPr>
      <w:r w:rsidRPr="00E071C5">
        <w:rPr>
          <w:rFonts w:ascii="Times New Roman" w:hAnsi="Times New Roman"/>
          <w:b/>
        </w:rPr>
        <w:t>Notes on Cost</w:t>
      </w:r>
    </w:p>
    <w:p w14:paraId="0FD39382" w14:textId="77777777" w:rsidR="00857CD4" w:rsidRPr="00E071C5" w:rsidRDefault="00E071C5" w:rsidP="00E071C5">
      <w:pPr>
        <w:spacing w:after="0" w:line="240" w:lineRule="auto"/>
        <w:jc w:val="both"/>
        <w:rPr>
          <w:rFonts w:ascii="Times New Roman" w:hAnsi="Times New Roman"/>
        </w:rPr>
      </w:pPr>
      <w:r w:rsidRPr="00E071C5">
        <w:rPr>
          <w:rFonts w:ascii="Times New Roman" w:hAnsi="Times New Roman"/>
        </w:rPr>
        <w:t>Specific expenditures will require authorization of Finance Committee. Cost estimates are based on feasibility study information, EDO analyses and other project sponsor estimates and will be updated based on any additional studies currently being completed.  In general, estimates account for project sponsor contributions.</w:t>
      </w:r>
      <w:r w:rsidR="00857CD4">
        <w:rPr>
          <w:rFonts w:ascii="Times New Roman" w:hAnsi="Times New Roman"/>
          <w:b/>
        </w:rPr>
        <w:br w:type="page"/>
      </w:r>
    </w:p>
    <w:p w14:paraId="42CE969A" w14:textId="77777777" w:rsidR="00941ACA" w:rsidRPr="005449A5" w:rsidRDefault="00941ACA" w:rsidP="00941ACA">
      <w:pPr>
        <w:pStyle w:val="NoSpacing"/>
        <w:rPr>
          <w:rFonts w:ascii="Times New Roman" w:hAnsi="Times New Roman"/>
          <w:b/>
          <w:highlight w:val="yellow"/>
        </w:rPr>
      </w:pPr>
      <w:r w:rsidRPr="005449A5">
        <w:rPr>
          <w:rFonts w:ascii="Times New Roman" w:hAnsi="Times New Roman"/>
          <w:b/>
          <w:noProof/>
          <w:highlight w:val="yellow"/>
        </w:rPr>
        <w:lastRenderedPageBreak/>
        <mc:AlternateContent>
          <mc:Choice Requires="wps">
            <w:drawing>
              <wp:anchor distT="0" distB="0" distL="114300" distR="114300" simplePos="0" relativeHeight="251707392" behindDoc="0" locked="0" layoutInCell="1" allowOverlap="1" wp14:anchorId="045D4FD9" wp14:editId="0ACCF068">
                <wp:simplePos x="0" y="0"/>
                <wp:positionH relativeFrom="margin">
                  <wp:align>right</wp:align>
                </wp:positionH>
                <wp:positionV relativeFrom="paragraph">
                  <wp:posOffset>-52705</wp:posOffset>
                </wp:positionV>
                <wp:extent cx="5928360" cy="327025"/>
                <wp:effectExtent l="0" t="0" r="15240" b="15875"/>
                <wp:wrapNone/>
                <wp:docPr id="2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8360" cy="327025"/>
                        </a:xfrm>
                        <a:prstGeom prst="rect">
                          <a:avLst/>
                        </a:prstGeom>
                        <a:solidFill>
                          <a:srgbClr val="C4BC96"/>
                        </a:solidFill>
                        <a:ln w="9525">
                          <a:solidFill>
                            <a:srgbClr val="000000"/>
                          </a:solidFill>
                          <a:miter lim="800000"/>
                          <a:headEnd/>
                          <a:tailEnd/>
                        </a:ln>
                      </wps:spPr>
                      <wps:txbx>
                        <w:txbxContent>
                          <w:p w14:paraId="3DB0F6A9" w14:textId="77777777" w:rsidR="00E55921" w:rsidRPr="00C132CB" w:rsidRDefault="00E55921" w:rsidP="00941ACA">
                            <w:pPr>
                              <w:spacing w:line="240" w:lineRule="auto"/>
                              <w:jc w:val="center"/>
                              <w:rPr>
                                <w:rFonts w:ascii="Arial Black" w:hAnsi="Arial Black"/>
                                <w:b/>
                              </w:rPr>
                            </w:pPr>
                            <w:r w:rsidRPr="00C132CB">
                              <w:rPr>
                                <w:rFonts w:ascii="Arial Black" w:hAnsi="Arial Black"/>
                                <w:b/>
                              </w:rPr>
                              <w:t xml:space="preserve">PROGRAM TASK &amp; ID:  </w:t>
                            </w:r>
                            <w:r w:rsidRPr="00D915DD">
                              <w:rPr>
                                <w:rFonts w:ascii="Arial Black" w:hAnsi="Arial Black"/>
                                <w:b/>
                              </w:rPr>
                              <w:t>WP-5.  Management Tool</w:t>
                            </w:r>
                          </w:p>
                          <w:p w14:paraId="48F3870A" w14:textId="77777777" w:rsidR="00E55921" w:rsidRDefault="00E55921" w:rsidP="00941AC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5D4FD9" id="_x0000_s1028" type="#_x0000_t202" style="position:absolute;margin-left:415.6pt;margin-top:-4.15pt;width:466.8pt;height:25.75pt;z-index:2517073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" fillcolor="#c4bc96">
                <v:textbox>
                  <w:txbxContent>
                    <w:p w14:paraId="3DB0F6A9" w14:textId="77777777" w:rsidR="00E55921" w:rsidRPr="00C132CB" w:rsidRDefault="00E55921" w:rsidP="00941ACA">
                      <w:pPr>
                        <w:spacing w:line="240" w:lineRule="auto"/>
                        <w:jc w:val="center"/>
                        <w:rPr>
                          <w:rFonts w:ascii="Arial Black" w:hAnsi="Arial Black"/>
                          <w:b/>
                        </w:rPr>
                      </w:pPr>
                      <w:r w:rsidRPr="00C132CB">
                        <w:rPr>
                          <w:rFonts w:ascii="Arial Black" w:hAnsi="Arial Black"/>
                          <w:b/>
                        </w:rPr>
                        <w:t xml:space="preserve">PROGRAM TASK &amp; ID:  </w:t>
                      </w:r>
                      <w:r w:rsidRPr="00D915DD">
                        <w:rPr>
                          <w:rFonts w:ascii="Arial Black" w:hAnsi="Arial Black"/>
                          <w:b/>
                        </w:rPr>
                        <w:t>WP-5.  Management Tool</w:t>
                      </w:r>
                    </w:p>
                    <w:p w14:paraId="48F3870A" w14:textId="77777777" w:rsidR="00E55921" w:rsidRDefault="00E55921" w:rsidP="00941ACA"/>
                  </w:txbxContent>
                </v:textbox>
                <w10:wrap anchorx="margin"/>
              </v:shape>
            </w:pict>
          </mc:Fallback>
        </mc:AlternateContent>
      </w:r>
    </w:p>
    <w:p w14:paraId="0A746A84" w14:textId="77777777" w:rsidR="00941ACA" w:rsidRPr="005449A5" w:rsidRDefault="00941ACA" w:rsidP="00941ACA">
      <w:pPr>
        <w:pStyle w:val="NoSpacing"/>
        <w:jc w:val="center"/>
        <w:rPr>
          <w:rFonts w:ascii="Times New Roman" w:hAnsi="Times New Roman"/>
          <w:b/>
          <w:highlight w:val="yellow"/>
        </w:rPr>
      </w:pPr>
    </w:p>
    <w:p w14:paraId="2F26F1E4" w14:textId="0EA82DF5" w:rsidR="009F5793" w:rsidRPr="009F5793" w:rsidRDefault="00EC71BB" w:rsidP="009F5793">
      <w:pPr>
        <w:spacing w:after="0" w:line="240" w:lineRule="auto"/>
        <w:rPr>
          <w:rFonts w:ascii="Times New Roman" w:hAnsi="Times New Roman"/>
          <w:b/>
        </w:rPr>
      </w:pPr>
      <w:bookmarkStart w:id="10" w:name="OLE_LINK17"/>
      <w:r w:rsidRPr="00EC71BB">
        <w:rPr>
          <w:noProof/>
        </w:rPr>
        <w:drawing>
          <wp:anchor distT="0" distB="0" distL="114300" distR="114300" simplePos="0" relativeHeight="251745280" behindDoc="0" locked="0" layoutInCell="1" allowOverlap="1" wp14:anchorId="65D52D53" wp14:editId="37DFF324">
            <wp:simplePos x="0" y="0"/>
            <wp:positionH relativeFrom="margin">
              <wp:align>right</wp:align>
            </wp:positionH>
            <wp:positionV relativeFrom="paragraph">
              <wp:posOffset>73660</wp:posOffset>
            </wp:positionV>
            <wp:extent cx="2257425" cy="2464212"/>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57425" cy="2464212"/>
                    </a:xfrm>
                    <a:prstGeom prst="rect">
                      <a:avLst/>
                    </a:prstGeom>
                    <a:noFill/>
                    <a:ln>
                      <a:noFill/>
                    </a:ln>
                  </pic:spPr>
                </pic:pic>
              </a:graphicData>
            </a:graphic>
            <wp14:sizeRelH relativeFrom="page">
              <wp14:pctWidth>0</wp14:pctWidth>
            </wp14:sizeRelH>
            <wp14:sizeRelV relativeFrom="page">
              <wp14:pctHeight>0</wp14:pctHeight>
            </wp14:sizeRelV>
          </wp:anchor>
        </w:drawing>
      </w:r>
      <w:r w:rsidR="009F5793" w:rsidRPr="009F5793">
        <w:rPr>
          <w:rFonts w:ascii="Times New Roman" w:hAnsi="Times New Roman"/>
          <w:b/>
        </w:rPr>
        <w:t>Program First Increment Timeline</w:t>
      </w:r>
    </w:p>
    <w:p w14:paraId="041A8A8E" w14:textId="479DE006" w:rsidR="009F5793" w:rsidRPr="009F5793" w:rsidRDefault="009F5793" w:rsidP="009F5793">
      <w:pPr>
        <w:spacing w:after="0" w:line="240" w:lineRule="auto"/>
        <w:rPr>
          <w:rFonts w:ascii="Times New Roman" w:hAnsi="Times New Roman"/>
        </w:rPr>
      </w:pPr>
      <w:r w:rsidRPr="009F5793">
        <w:rPr>
          <w:rFonts w:ascii="Times New Roman" w:hAnsi="Times New Roman"/>
        </w:rPr>
        <w:t>Annual</w:t>
      </w:r>
      <w:r w:rsidR="00EC71BB" w:rsidRPr="00EC71BB">
        <w:rPr>
          <w:rFonts w:ascii="Times New Roman" w:hAnsi="Times New Roman"/>
        </w:rPr>
        <w:t xml:space="preserve"> </w:t>
      </w:r>
    </w:p>
    <w:p w14:paraId="09420B15" w14:textId="77777777" w:rsidR="009F5793" w:rsidRPr="009F5793" w:rsidRDefault="009F5793" w:rsidP="009F5793">
      <w:pPr>
        <w:spacing w:after="0" w:line="240" w:lineRule="auto"/>
        <w:rPr>
          <w:rFonts w:ascii="Times New Roman" w:hAnsi="Times New Roman"/>
        </w:rPr>
      </w:pPr>
    </w:p>
    <w:p w14:paraId="45AFDF86" w14:textId="77777777" w:rsidR="009F5793" w:rsidRPr="009F5793" w:rsidRDefault="009F5793" w:rsidP="009F5793">
      <w:pPr>
        <w:spacing w:after="0" w:line="240" w:lineRule="auto"/>
        <w:rPr>
          <w:rFonts w:ascii="Times New Roman" w:hAnsi="Times New Roman"/>
          <w:b/>
        </w:rPr>
      </w:pPr>
      <w:r w:rsidRPr="009F5793">
        <w:rPr>
          <w:rFonts w:ascii="Times New Roman" w:hAnsi="Times New Roman"/>
          <w:b/>
        </w:rPr>
        <w:t>FY 201</w:t>
      </w:r>
      <w:r w:rsidR="00EB67BC">
        <w:rPr>
          <w:rFonts w:ascii="Times New Roman" w:hAnsi="Times New Roman"/>
          <w:b/>
        </w:rPr>
        <w:t>9</w:t>
      </w:r>
      <w:r w:rsidRPr="009F5793">
        <w:rPr>
          <w:rFonts w:ascii="Times New Roman" w:hAnsi="Times New Roman"/>
          <w:b/>
        </w:rPr>
        <w:t xml:space="preserve"> Start Date</w:t>
      </w:r>
    </w:p>
    <w:p w14:paraId="071EE8AE" w14:textId="77777777" w:rsidR="009F5793" w:rsidRPr="009F5793" w:rsidRDefault="009F5793" w:rsidP="009F5793">
      <w:pPr>
        <w:spacing w:after="0" w:line="240" w:lineRule="auto"/>
        <w:rPr>
          <w:rFonts w:ascii="Times New Roman" w:hAnsi="Times New Roman"/>
        </w:rPr>
      </w:pPr>
      <w:r w:rsidRPr="009F5793">
        <w:rPr>
          <w:rFonts w:ascii="Times New Roman" w:hAnsi="Times New Roman"/>
        </w:rPr>
        <w:t>January 1, 201</w:t>
      </w:r>
      <w:r w:rsidR="00EB67BC">
        <w:rPr>
          <w:rFonts w:ascii="Times New Roman" w:hAnsi="Times New Roman"/>
        </w:rPr>
        <w:t>9</w:t>
      </w:r>
    </w:p>
    <w:p w14:paraId="47D11C40" w14:textId="77777777" w:rsidR="009F5793" w:rsidRPr="009F5793" w:rsidRDefault="009F5793" w:rsidP="009F5793">
      <w:pPr>
        <w:spacing w:after="0" w:line="240" w:lineRule="auto"/>
        <w:rPr>
          <w:rFonts w:ascii="Times New Roman" w:hAnsi="Times New Roman"/>
          <w:b/>
        </w:rPr>
      </w:pPr>
    </w:p>
    <w:p w14:paraId="3C359034" w14:textId="77777777" w:rsidR="009F5793" w:rsidRPr="009F5793" w:rsidRDefault="009F5793" w:rsidP="009F5793">
      <w:pPr>
        <w:spacing w:after="0" w:line="240" w:lineRule="auto"/>
        <w:rPr>
          <w:rFonts w:ascii="Times New Roman" w:hAnsi="Times New Roman"/>
          <w:b/>
        </w:rPr>
      </w:pPr>
      <w:r w:rsidRPr="009F5793">
        <w:rPr>
          <w:rFonts w:ascii="Times New Roman" w:hAnsi="Times New Roman"/>
          <w:b/>
        </w:rPr>
        <w:t>FY 201</w:t>
      </w:r>
      <w:r w:rsidR="00EB67BC">
        <w:rPr>
          <w:rFonts w:ascii="Times New Roman" w:hAnsi="Times New Roman"/>
          <w:b/>
        </w:rPr>
        <w:t>9</w:t>
      </w:r>
      <w:r w:rsidRPr="009F5793">
        <w:rPr>
          <w:rFonts w:ascii="Times New Roman" w:hAnsi="Times New Roman"/>
          <w:b/>
        </w:rPr>
        <w:t xml:space="preserve"> End Date</w:t>
      </w:r>
    </w:p>
    <w:p w14:paraId="6DE9E345" w14:textId="77777777" w:rsidR="009F5793" w:rsidRPr="009F5793" w:rsidRDefault="009F5793" w:rsidP="009F5793">
      <w:pPr>
        <w:spacing w:after="0" w:line="240" w:lineRule="auto"/>
        <w:rPr>
          <w:rFonts w:ascii="Times New Roman" w:hAnsi="Times New Roman"/>
        </w:rPr>
      </w:pPr>
      <w:r w:rsidRPr="009F5793">
        <w:rPr>
          <w:rFonts w:ascii="Times New Roman" w:hAnsi="Times New Roman"/>
        </w:rPr>
        <w:t>December 31, 201</w:t>
      </w:r>
      <w:r w:rsidR="00EB67BC">
        <w:rPr>
          <w:rFonts w:ascii="Times New Roman" w:hAnsi="Times New Roman"/>
        </w:rPr>
        <w:t>9</w:t>
      </w:r>
    </w:p>
    <w:p w14:paraId="40C0B9BD" w14:textId="77777777" w:rsidR="009F5793" w:rsidRPr="009F5793" w:rsidRDefault="009F5793" w:rsidP="009F5793">
      <w:pPr>
        <w:spacing w:after="0" w:line="240" w:lineRule="auto"/>
        <w:rPr>
          <w:rFonts w:ascii="Times New Roman" w:hAnsi="Times New Roman"/>
          <w:b/>
        </w:rPr>
      </w:pPr>
    </w:p>
    <w:p w14:paraId="3CA26240" w14:textId="77777777" w:rsidR="009F5793" w:rsidRPr="009F5793" w:rsidRDefault="009F5793" w:rsidP="009F5793">
      <w:pPr>
        <w:spacing w:after="0" w:line="240" w:lineRule="auto"/>
        <w:rPr>
          <w:rFonts w:ascii="Times New Roman" w:hAnsi="Times New Roman"/>
          <w:b/>
        </w:rPr>
      </w:pPr>
      <w:r w:rsidRPr="009F5793">
        <w:rPr>
          <w:rFonts w:ascii="Times New Roman" w:hAnsi="Times New Roman"/>
          <w:b/>
        </w:rPr>
        <w:t>Task Completed by</w:t>
      </w:r>
    </w:p>
    <w:p w14:paraId="3C9FFBE1" w14:textId="77777777" w:rsidR="009F5793" w:rsidRPr="009F5793" w:rsidRDefault="009F5793" w:rsidP="009F5793">
      <w:pPr>
        <w:spacing w:after="0" w:line="240" w:lineRule="auto"/>
        <w:rPr>
          <w:rFonts w:ascii="Times New Roman" w:hAnsi="Times New Roman"/>
        </w:rPr>
      </w:pPr>
      <w:r w:rsidRPr="009F5793">
        <w:rPr>
          <w:rFonts w:ascii="Times New Roman" w:hAnsi="Times New Roman"/>
        </w:rPr>
        <w:t xml:space="preserve">EDO; Contractor </w:t>
      </w:r>
    </w:p>
    <w:p w14:paraId="608EBD47" w14:textId="77777777" w:rsidR="009F5793" w:rsidRPr="009F5793" w:rsidRDefault="009F5793" w:rsidP="009F5793">
      <w:pPr>
        <w:spacing w:after="0" w:line="240" w:lineRule="auto"/>
        <w:rPr>
          <w:rFonts w:ascii="Times New Roman" w:hAnsi="Times New Roman"/>
          <w:b/>
        </w:rPr>
      </w:pPr>
    </w:p>
    <w:p w14:paraId="5F004520" w14:textId="77777777" w:rsidR="009F5793" w:rsidRPr="009F5793" w:rsidRDefault="009F5793" w:rsidP="009F5793">
      <w:pPr>
        <w:spacing w:after="0" w:line="240" w:lineRule="auto"/>
        <w:rPr>
          <w:rFonts w:ascii="Times New Roman" w:hAnsi="Times New Roman"/>
          <w:b/>
        </w:rPr>
      </w:pPr>
      <w:r w:rsidRPr="009F5793">
        <w:rPr>
          <w:rFonts w:ascii="Times New Roman" w:hAnsi="Times New Roman"/>
          <w:b/>
        </w:rPr>
        <w:t>Task Location</w:t>
      </w:r>
    </w:p>
    <w:p w14:paraId="2868D1E4" w14:textId="77777777" w:rsidR="009F5793" w:rsidRPr="009F5793" w:rsidRDefault="009F5793" w:rsidP="009F5793">
      <w:pPr>
        <w:spacing w:after="0" w:line="240" w:lineRule="auto"/>
        <w:rPr>
          <w:rFonts w:ascii="Times New Roman" w:hAnsi="Times New Roman"/>
        </w:rPr>
      </w:pPr>
      <w:r w:rsidRPr="009F5793">
        <w:rPr>
          <w:rFonts w:ascii="Times New Roman" w:hAnsi="Times New Roman"/>
        </w:rPr>
        <w:t>ED Offices; Contractor Offices</w:t>
      </w:r>
    </w:p>
    <w:p w14:paraId="5848D591" w14:textId="77777777" w:rsidR="009F5793" w:rsidRPr="009F5793" w:rsidRDefault="009F5793" w:rsidP="009F5793">
      <w:pPr>
        <w:spacing w:after="0" w:line="240" w:lineRule="auto"/>
        <w:rPr>
          <w:rFonts w:ascii="Times New Roman" w:hAnsi="Times New Roman"/>
          <w:b/>
          <w:highlight w:val="yellow"/>
        </w:rPr>
      </w:pPr>
    </w:p>
    <w:p w14:paraId="7D360F49" w14:textId="77777777" w:rsidR="009F5793" w:rsidRPr="009F5793" w:rsidRDefault="009F5793" w:rsidP="009F5793">
      <w:pPr>
        <w:spacing w:after="0" w:line="240" w:lineRule="auto"/>
        <w:rPr>
          <w:rFonts w:ascii="Times New Roman" w:hAnsi="Times New Roman"/>
          <w:b/>
        </w:rPr>
      </w:pPr>
      <w:r w:rsidRPr="009F5793">
        <w:rPr>
          <w:rFonts w:ascii="Times New Roman" w:hAnsi="Times New Roman"/>
          <w:b/>
        </w:rPr>
        <w:t>Task Description</w:t>
      </w:r>
    </w:p>
    <w:p w14:paraId="1DF56E24" w14:textId="1301DFCE" w:rsidR="009F5793" w:rsidRPr="009F5793" w:rsidRDefault="009F5793" w:rsidP="009F5793">
      <w:pPr>
        <w:spacing w:after="0" w:line="240" w:lineRule="auto"/>
        <w:jc w:val="both"/>
        <w:rPr>
          <w:rFonts w:ascii="Times New Roman" w:hAnsi="Times New Roman"/>
        </w:rPr>
      </w:pPr>
      <w:r w:rsidRPr="009F5793">
        <w:rPr>
          <w:rFonts w:ascii="Times New Roman" w:hAnsi="Times New Roman"/>
        </w:rPr>
        <w:t xml:space="preserve">The COHYST Tool provides an integrated surface water, ground water, and watershed model for the Platte River between Lake McConaughy and Duncan, Nebraska. It is </w:t>
      </w:r>
      <w:r w:rsidR="006D0D7D">
        <w:rPr>
          <w:rFonts w:ascii="Times New Roman" w:hAnsi="Times New Roman"/>
        </w:rPr>
        <w:t xml:space="preserve">a tool used by the NDNR for water planning and administration, and it is </w:t>
      </w:r>
      <w:r w:rsidRPr="009F5793">
        <w:rPr>
          <w:rFonts w:ascii="Times New Roman" w:hAnsi="Times New Roman"/>
        </w:rPr>
        <w:t xml:space="preserve">anticipated to be a valuable tool for project planning and evaluation efforts under the PRRIP Water Plan. The COHYST </w:t>
      </w:r>
      <w:r w:rsidR="006D0D7D">
        <w:rPr>
          <w:rFonts w:ascii="Times New Roman" w:hAnsi="Times New Roman"/>
        </w:rPr>
        <w:t>Sponsors Group is outlining its Phase 3 workplan now that the modeling tool is fully developed and documented.  As a user of the modeling tool, the PRRIP may require additional training or support from the consultants that developed the model.  The PRRIP may also contribute funds to ongoing model updates and model support through the COHYST Sponsors Group.</w:t>
      </w:r>
    </w:p>
    <w:p w14:paraId="6B8F100D" w14:textId="77777777" w:rsidR="009F5793" w:rsidRPr="009F5793" w:rsidRDefault="009F5793" w:rsidP="009F5793">
      <w:pPr>
        <w:spacing w:after="0" w:line="240" w:lineRule="auto"/>
        <w:jc w:val="both"/>
        <w:rPr>
          <w:rFonts w:ascii="Times New Roman" w:hAnsi="Times New Roman"/>
        </w:rPr>
      </w:pPr>
    </w:p>
    <w:p w14:paraId="6A67ACAB" w14:textId="77777777" w:rsidR="009F5793" w:rsidRPr="009F5793" w:rsidRDefault="009F5793" w:rsidP="009F5793">
      <w:pPr>
        <w:spacing w:after="0" w:line="240" w:lineRule="auto"/>
        <w:rPr>
          <w:rFonts w:ascii="Times New Roman" w:hAnsi="Times New Roman"/>
        </w:rPr>
      </w:pPr>
      <w:r w:rsidRPr="009F5793">
        <w:rPr>
          <w:rFonts w:ascii="Times New Roman" w:hAnsi="Times New Roman"/>
          <w:u w:val="single"/>
        </w:rPr>
        <w:t>Line Item:</w:t>
      </w:r>
      <w:r w:rsidRPr="009F5793">
        <w:rPr>
          <w:rFonts w:ascii="Times New Roman" w:hAnsi="Times New Roman"/>
        </w:rPr>
        <w:tab/>
      </w:r>
      <w:r w:rsidRPr="009F5793">
        <w:rPr>
          <w:rFonts w:ascii="Times New Roman" w:hAnsi="Times New Roman"/>
          <w:b/>
        </w:rPr>
        <w:t>WP-5</w:t>
      </w:r>
    </w:p>
    <w:p w14:paraId="26581655" w14:textId="77777777" w:rsidR="009F5793" w:rsidRPr="009F5793" w:rsidRDefault="009F5793" w:rsidP="009F5793">
      <w:pPr>
        <w:spacing w:after="0"/>
        <w:rPr>
          <w:rFonts w:ascii="Times New Roman" w:hAnsi="Times New Roman"/>
        </w:rPr>
      </w:pPr>
      <w:r w:rsidRPr="009F5793">
        <w:rPr>
          <w:rFonts w:ascii="Times New Roman" w:hAnsi="Times New Roman"/>
          <w:u w:val="single"/>
        </w:rPr>
        <w:t>Description</w:t>
      </w:r>
      <w:r w:rsidRPr="009F5793">
        <w:rPr>
          <w:rFonts w:ascii="Times New Roman" w:hAnsi="Times New Roman"/>
        </w:rPr>
        <w:t xml:space="preserve">: </w:t>
      </w:r>
      <w:r w:rsidRPr="009F5793">
        <w:rPr>
          <w:rFonts w:ascii="Times New Roman" w:hAnsi="Times New Roman"/>
        </w:rPr>
        <w:tab/>
        <w:t>Water Action Plan (Management tool)</w:t>
      </w:r>
    </w:p>
    <w:p w14:paraId="1C5D782C" w14:textId="734E06D8" w:rsidR="009F5793" w:rsidRPr="009F5793" w:rsidRDefault="009F5793" w:rsidP="009F5793">
      <w:pPr>
        <w:spacing w:after="0"/>
        <w:rPr>
          <w:rFonts w:ascii="Times New Roman" w:hAnsi="Times New Roman"/>
        </w:rPr>
      </w:pPr>
      <w:r w:rsidRPr="009F5793">
        <w:rPr>
          <w:rFonts w:ascii="Times New Roman" w:hAnsi="Times New Roman"/>
          <w:u w:val="single"/>
        </w:rPr>
        <w:t>Estimated Cost:</w:t>
      </w:r>
      <w:r w:rsidRPr="009F5793">
        <w:rPr>
          <w:rFonts w:ascii="Times New Roman" w:hAnsi="Times New Roman"/>
        </w:rPr>
        <w:tab/>
        <w:t xml:space="preserve"> $</w:t>
      </w:r>
      <w:r w:rsidR="0027657E">
        <w:rPr>
          <w:rFonts w:ascii="Times New Roman" w:hAnsi="Times New Roman"/>
        </w:rPr>
        <w:t>14,400</w:t>
      </w:r>
    </w:p>
    <w:p w14:paraId="48D7F9CA" w14:textId="77777777" w:rsidR="009F5793" w:rsidRPr="009F5793" w:rsidRDefault="009F5793" w:rsidP="009F5793">
      <w:pPr>
        <w:spacing w:after="0" w:line="240" w:lineRule="auto"/>
        <w:jc w:val="both"/>
        <w:rPr>
          <w:rFonts w:ascii="Times New Roman" w:hAnsi="Times New Roman"/>
        </w:rPr>
      </w:pPr>
    </w:p>
    <w:p w14:paraId="45303954" w14:textId="2C329DD5" w:rsidR="009F5793" w:rsidRPr="009F5793" w:rsidRDefault="009F5793" w:rsidP="009F5793">
      <w:pPr>
        <w:spacing w:after="0" w:line="240" w:lineRule="auto"/>
        <w:jc w:val="both"/>
        <w:rPr>
          <w:rFonts w:ascii="Times New Roman" w:hAnsi="Times New Roman"/>
        </w:rPr>
      </w:pPr>
      <w:r w:rsidRPr="009F5793">
        <w:rPr>
          <w:rFonts w:ascii="Times New Roman" w:hAnsi="Times New Roman"/>
        </w:rPr>
        <w:t xml:space="preserve">In </w:t>
      </w:r>
      <w:r w:rsidR="00D92596" w:rsidRPr="009F5793">
        <w:rPr>
          <w:rFonts w:ascii="Times New Roman" w:hAnsi="Times New Roman"/>
        </w:rPr>
        <w:t>201</w:t>
      </w:r>
      <w:r w:rsidR="00D92596">
        <w:rPr>
          <w:rFonts w:ascii="Times New Roman" w:hAnsi="Times New Roman"/>
        </w:rPr>
        <w:t>9</w:t>
      </w:r>
      <w:r w:rsidR="00D92596" w:rsidRPr="009F5793">
        <w:rPr>
          <w:rFonts w:ascii="Times New Roman" w:hAnsi="Times New Roman"/>
        </w:rPr>
        <w:t xml:space="preserve"> </w:t>
      </w:r>
      <w:r w:rsidRPr="009F5793">
        <w:rPr>
          <w:rFonts w:ascii="Times New Roman" w:hAnsi="Times New Roman"/>
        </w:rPr>
        <w:t>the EDO staff will use the COHYST model to run scenarios to test Water Plan project feasibility, performance, and operations</w:t>
      </w:r>
      <w:r w:rsidR="006D0D7D">
        <w:rPr>
          <w:rFonts w:ascii="Times New Roman" w:hAnsi="Times New Roman"/>
        </w:rPr>
        <w:t>; develop unit response functions for groundwater recharge projects; and</w:t>
      </w:r>
      <w:r w:rsidRPr="009F5793">
        <w:rPr>
          <w:rFonts w:ascii="Times New Roman" w:hAnsi="Times New Roman"/>
        </w:rPr>
        <w:t xml:space="preserve"> evaluate multi-project interactions.  As the </w:t>
      </w:r>
      <w:r w:rsidR="006D0D7D">
        <w:rPr>
          <w:rFonts w:ascii="Times New Roman" w:hAnsi="Times New Roman"/>
        </w:rPr>
        <w:t>EDO</w:t>
      </w:r>
      <w:r w:rsidRPr="009F5793">
        <w:rPr>
          <w:rFonts w:ascii="Times New Roman" w:hAnsi="Times New Roman"/>
        </w:rPr>
        <w:t xml:space="preserve"> staff gains fluency with the COHYST model, it anticipates needing some technical oversight from the COHYST model development team.  Technical oversight will be provided by the consultants of the COHYST modeling system, including HDR for the surface water component of the model, Lee Wilson and Associates (LWA) for the groundwater component of the model, and The Flatwater Group (TFG) for the watershed component of the model.  </w:t>
      </w:r>
    </w:p>
    <w:p w14:paraId="66142FFE" w14:textId="77777777" w:rsidR="009F5793" w:rsidRPr="009F5793" w:rsidRDefault="009F5793" w:rsidP="009F5793">
      <w:pPr>
        <w:spacing w:after="0" w:line="240" w:lineRule="auto"/>
        <w:jc w:val="both"/>
        <w:rPr>
          <w:rFonts w:ascii="Times New Roman" w:hAnsi="Times New Roman"/>
        </w:rPr>
      </w:pPr>
    </w:p>
    <w:p w14:paraId="2F82135E" w14:textId="3C611FC0" w:rsidR="009F5793" w:rsidRDefault="009F5793" w:rsidP="00B22855">
      <w:pPr>
        <w:spacing w:after="0" w:line="240" w:lineRule="auto"/>
        <w:jc w:val="both"/>
        <w:rPr>
          <w:rFonts w:ascii="Times New Roman" w:hAnsi="Times New Roman"/>
        </w:rPr>
      </w:pPr>
      <w:r w:rsidRPr="009F5793">
        <w:rPr>
          <w:rFonts w:ascii="Times New Roman" w:hAnsi="Times New Roman"/>
        </w:rPr>
        <w:t>Costs associated with all COHYST related tasks are estimated based on an average, composite rate for COHYST consultant staff and hour estimates developed in discussion with the COHYST consultants and COHYST Technical and Sponsor Groups. The consultants have completed satisfactory work under previous contracts and have extensive knowledge of the project.  Estimated costs a</w:t>
      </w:r>
      <w:r w:rsidR="00B22855">
        <w:rPr>
          <w:rFonts w:ascii="Times New Roman" w:hAnsi="Times New Roman"/>
        </w:rPr>
        <w:t>re provided in the table below:</w:t>
      </w:r>
    </w:p>
    <w:p w14:paraId="750BCF7B" w14:textId="77777777" w:rsidR="00EC71BB" w:rsidRPr="009F5793" w:rsidRDefault="00EC71BB" w:rsidP="00B22855">
      <w:pPr>
        <w:spacing w:after="0" w:line="240" w:lineRule="auto"/>
        <w:jc w:val="both"/>
        <w:rPr>
          <w:rFonts w:ascii="Times New Roman" w:hAnsi="Times New Roman"/>
        </w:rPr>
      </w:pPr>
    </w:p>
    <w:p w14:paraId="7A0714B0" w14:textId="77777777" w:rsidR="00EC71BB" w:rsidRDefault="00EC71BB">
      <w:pPr>
        <w:spacing w:after="0" w:line="240" w:lineRule="auto"/>
        <w:rPr>
          <w:rFonts w:ascii="Times New Roman" w:hAnsi="Times New Roman"/>
          <w:b/>
        </w:rPr>
      </w:pPr>
      <w:r>
        <w:rPr>
          <w:rFonts w:ascii="Times New Roman" w:hAnsi="Times New Roman"/>
          <w:b/>
        </w:rPr>
        <w:br w:type="page"/>
      </w:r>
    </w:p>
    <w:p w14:paraId="2C2DCCCC" w14:textId="007094BF" w:rsidR="009F5793" w:rsidRPr="009F5793" w:rsidRDefault="009F5793" w:rsidP="009F5793">
      <w:pPr>
        <w:spacing w:after="0" w:line="240" w:lineRule="auto"/>
        <w:rPr>
          <w:rFonts w:ascii="Times New Roman" w:hAnsi="Times New Roman"/>
          <w:b/>
        </w:rPr>
      </w:pPr>
      <w:r w:rsidRPr="009F5793">
        <w:rPr>
          <w:rFonts w:ascii="Times New Roman" w:hAnsi="Times New Roman"/>
          <w:b/>
        </w:rPr>
        <w:lastRenderedPageBreak/>
        <w:t>COHYST Training, Model Analysis, and Reporting Cost Summary</w:t>
      </w:r>
    </w:p>
    <w:tbl>
      <w:tblPr>
        <w:tblW w:w="9444" w:type="dxa"/>
        <w:jc w:val="center"/>
        <w:tblLayout w:type="fixed"/>
        <w:tblCellMar>
          <w:left w:w="0" w:type="dxa"/>
          <w:right w:w="0" w:type="dxa"/>
        </w:tblCellMar>
        <w:tblLook w:val="01E0" w:firstRow="1" w:lastRow="1" w:firstColumn="1" w:lastColumn="1" w:noHBand="0" w:noVBand="0"/>
      </w:tblPr>
      <w:tblGrid>
        <w:gridCol w:w="4944"/>
        <w:gridCol w:w="1170"/>
        <w:gridCol w:w="1710"/>
        <w:gridCol w:w="1620"/>
      </w:tblGrid>
      <w:tr w:rsidR="009F5793" w:rsidRPr="009F5793" w14:paraId="4296A7D8" w14:textId="77777777" w:rsidTr="00B26B7D">
        <w:trPr>
          <w:trHeight w:hRule="exact" w:val="286"/>
          <w:jc w:val="center"/>
        </w:trPr>
        <w:tc>
          <w:tcPr>
            <w:tcW w:w="4944" w:type="dxa"/>
            <w:tcBorders>
              <w:top w:val="single" w:sz="6" w:space="0" w:color="000000"/>
              <w:left w:val="single" w:sz="6" w:space="0" w:color="000000"/>
              <w:bottom w:val="single" w:sz="6" w:space="0" w:color="000000"/>
              <w:right w:val="single" w:sz="6" w:space="0" w:color="000000"/>
            </w:tcBorders>
            <w:shd w:val="clear" w:color="auto" w:fill="C4BC96" w:themeFill="background2" w:themeFillShade="BF"/>
            <w:hideMark/>
          </w:tcPr>
          <w:p w14:paraId="74168B2B" w14:textId="77777777" w:rsidR="009F5793" w:rsidRPr="009F5793" w:rsidRDefault="009F5793" w:rsidP="009F5793">
            <w:pPr>
              <w:widowControl w:val="0"/>
              <w:spacing w:after="0" w:line="272" w:lineRule="exact"/>
              <w:jc w:val="center"/>
              <w:rPr>
                <w:rFonts w:ascii="Times New Roman" w:eastAsia="Times New Roman" w:hAnsi="Times New Roman"/>
                <w:b/>
              </w:rPr>
            </w:pPr>
            <w:r w:rsidRPr="009F5793">
              <w:rPr>
                <w:rFonts w:ascii="Times New Roman"/>
                <w:b/>
              </w:rPr>
              <w:t>Task</w:t>
            </w:r>
          </w:p>
        </w:tc>
        <w:tc>
          <w:tcPr>
            <w:tcW w:w="1170" w:type="dxa"/>
            <w:tcBorders>
              <w:top w:val="single" w:sz="6" w:space="0" w:color="000000"/>
              <w:left w:val="single" w:sz="6" w:space="0" w:color="000000"/>
              <w:bottom w:val="single" w:sz="6" w:space="0" w:color="000000"/>
              <w:right w:val="single" w:sz="6" w:space="0" w:color="000000"/>
            </w:tcBorders>
            <w:shd w:val="clear" w:color="auto" w:fill="C4BC96" w:themeFill="background2" w:themeFillShade="BF"/>
            <w:hideMark/>
          </w:tcPr>
          <w:p w14:paraId="1FE5E164" w14:textId="77777777" w:rsidR="009F5793" w:rsidRPr="009F5793" w:rsidRDefault="009F5793" w:rsidP="009F5793">
            <w:pPr>
              <w:widowControl w:val="0"/>
              <w:spacing w:after="0" w:line="272" w:lineRule="exact"/>
              <w:rPr>
                <w:rFonts w:ascii="Times New Roman" w:eastAsia="Times New Roman" w:hAnsi="Times New Roman"/>
                <w:b/>
              </w:rPr>
            </w:pPr>
            <w:r w:rsidRPr="009F5793">
              <w:rPr>
                <w:rFonts w:ascii="Times New Roman"/>
                <w:b/>
              </w:rPr>
              <w:t xml:space="preserve">   Hours</w:t>
            </w:r>
          </w:p>
        </w:tc>
        <w:tc>
          <w:tcPr>
            <w:tcW w:w="1710" w:type="dxa"/>
            <w:tcBorders>
              <w:top w:val="single" w:sz="6" w:space="0" w:color="000000"/>
              <w:left w:val="single" w:sz="6" w:space="0" w:color="000000"/>
              <w:bottom w:val="single" w:sz="6" w:space="0" w:color="000000"/>
              <w:right w:val="single" w:sz="6" w:space="0" w:color="000000"/>
            </w:tcBorders>
            <w:shd w:val="clear" w:color="auto" w:fill="C4BC96" w:themeFill="background2" w:themeFillShade="BF"/>
            <w:hideMark/>
          </w:tcPr>
          <w:p w14:paraId="51047B0A" w14:textId="77777777" w:rsidR="009F5793" w:rsidRPr="009F5793" w:rsidRDefault="009F5793" w:rsidP="009F5793">
            <w:pPr>
              <w:widowControl w:val="0"/>
              <w:spacing w:after="0" w:line="272" w:lineRule="exact"/>
              <w:rPr>
                <w:rFonts w:ascii="Times New Roman"/>
                <w:b/>
                <w:spacing w:val="-1"/>
              </w:rPr>
            </w:pPr>
            <w:r w:rsidRPr="009F5793">
              <w:rPr>
                <w:rFonts w:ascii="Times New Roman"/>
                <w:b/>
                <w:spacing w:val="-1"/>
              </w:rPr>
              <w:t xml:space="preserve"> Unit Rate ($/</w:t>
            </w:r>
            <w:r w:rsidR="00241BFC" w:rsidRPr="009F5793">
              <w:rPr>
                <w:rFonts w:ascii="Times New Roman"/>
                <w:b/>
                <w:spacing w:val="-1"/>
              </w:rPr>
              <w:t>hr) *</w:t>
            </w:r>
          </w:p>
        </w:tc>
        <w:tc>
          <w:tcPr>
            <w:tcW w:w="1620" w:type="dxa"/>
            <w:tcBorders>
              <w:top w:val="single" w:sz="6" w:space="0" w:color="000000"/>
              <w:left w:val="single" w:sz="6" w:space="0" w:color="000000"/>
              <w:bottom w:val="single" w:sz="6" w:space="0" w:color="000000"/>
              <w:right w:val="single" w:sz="6" w:space="0" w:color="000000"/>
            </w:tcBorders>
            <w:shd w:val="clear" w:color="auto" w:fill="C4BC96" w:themeFill="background2" w:themeFillShade="BF"/>
            <w:hideMark/>
          </w:tcPr>
          <w:p w14:paraId="33F113F0" w14:textId="77777777" w:rsidR="009F5793" w:rsidRPr="009F5793" w:rsidRDefault="009F5793" w:rsidP="009F5793">
            <w:pPr>
              <w:widowControl w:val="0"/>
              <w:spacing w:after="0" w:line="272" w:lineRule="exact"/>
              <w:ind w:left="166"/>
              <w:rPr>
                <w:rFonts w:ascii="Times New Roman" w:eastAsia="Times New Roman" w:hAnsi="Times New Roman"/>
                <w:b/>
              </w:rPr>
            </w:pPr>
            <w:r w:rsidRPr="009F5793">
              <w:rPr>
                <w:rFonts w:ascii="Times New Roman"/>
                <w:b/>
                <w:spacing w:val="-1"/>
              </w:rPr>
              <w:t>Estimated</w:t>
            </w:r>
            <w:r w:rsidRPr="009F5793">
              <w:rPr>
                <w:rFonts w:ascii="Times New Roman"/>
                <w:b/>
              </w:rPr>
              <w:t xml:space="preserve"> Fee</w:t>
            </w:r>
          </w:p>
        </w:tc>
      </w:tr>
      <w:tr w:rsidR="009F5793" w:rsidRPr="009F5793" w14:paraId="778303B1" w14:textId="77777777" w:rsidTr="00B26B7D">
        <w:trPr>
          <w:trHeight w:hRule="exact" w:val="286"/>
          <w:jc w:val="center"/>
        </w:trPr>
        <w:tc>
          <w:tcPr>
            <w:tcW w:w="4944" w:type="dxa"/>
            <w:tcBorders>
              <w:top w:val="single" w:sz="6" w:space="0" w:color="000000"/>
              <w:left w:val="single" w:sz="6" w:space="0" w:color="000000"/>
              <w:bottom w:val="single" w:sz="6" w:space="0" w:color="000000"/>
              <w:right w:val="single" w:sz="6" w:space="0" w:color="000000"/>
            </w:tcBorders>
            <w:hideMark/>
          </w:tcPr>
          <w:p w14:paraId="28B1D227" w14:textId="77777777" w:rsidR="009F5793" w:rsidRPr="009F5793" w:rsidRDefault="009F5793" w:rsidP="009F5793">
            <w:pPr>
              <w:widowControl w:val="0"/>
              <w:spacing w:after="0" w:line="272" w:lineRule="exact"/>
              <w:ind w:left="102"/>
              <w:rPr>
                <w:rFonts w:ascii="Times New Roman" w:eastAsia="Times New Roman" w:hAnsi="Times New Roman"/>
              </w:rPr>
            </w:pPr>
            <w:r w:rsidRPr="009F5793">
              <w:rPr>
                <w:rFonts w:ascii="Times New Roman" w:eastAsia="Times New Roman" w:hAnsi="Times New Roman"/>
                <w:spacing w:val="-1"/>
              </w:rPr>
              <w:t xml:space="preserve">100 </w:t>
            </w:r>
            <w:r w:rsidRPr="009F5793">
              <w:rPr>
                <w:rFonts w:ascii="Times New Roman" w:eastAsia="Times New Roman" w:hAnsi="Times New Roman"/>
              </w:rPr>
              <w:t>–</w:t>
            </w:r>
            <w:r w:rsidRPr="009F5793">
              <w:rPr>
                <w:rFonts w:ascii="Times New Roman" w:eastAsia="Times New Roman" w:hAnsi="Times New Roman"/>
                <w:spacing w:val="-1"/>
              </w:rPr>
              <w:t xml:space="preserve"> Technical oversight and training from HDR</w:t>
            </w:r>
          </w:p>
        </w:tc>
        <w:tc>
          <w:tcPr>
            <w:tcW w:w="1170" w:type="dxa"/>
            <w:tcBorders>
              <w:top w:val="single" w:sz="6" w:space="0" w:color="000000"/>
              <w:left w:val="single" w:sz="6" w:space="0" w:color="000000"/>
              <w:bottom w:val="single" w:sz="6" w:space="0" w:color="000000"/>
              <w:right w:val="single" w:sz="6" w:space="0" w:color="000000"/>
            </w:tcBorders>
            <w:hideMark/>
          </w:tcPr>
          <w:p w14:paraId="48D7DCFD" w14:textId="77777777" w:rsidR="009F5793" w:rsidRPr="009F5793" w:rsidRDefault="009F5793" w:rsidP="009F5793">
            <w:pPr>
              <w:widowControl w:val="0"/>
              <w:spacing w:after="0" w:line="272" w:lineRule="exact"/>
              <w:ind w:right="101"/>
              <w:jc w:val="center"/>
              <w:rPr>
                <w:rFonts w:ascii="Times New Roman" w:eastAsia="Times New Roman" w:hAnsi="Times New Roman"/>
              </w:rPr>
            </w:pPr>
            <w:r w:rsidRPr="009F5793">
              <w:rPr>
                <w:rFonts w:ascii="Times New Roman" w:eastAsia="Times New Roman" w:hAnsi="Times New Roman"/>
              </w:rPr>
              <w:t>30</w:t>
            </w:r>
          </w:p>
        </w:tc>
        <w:tc>
          <w:tcPr>
            <w:tcW w:w="1710" w:type="dxa"/>
            <w:tcBorders>
              <w:top w:val="single" w:sz="6" w:space="0" w:color="000000"/>
              <w:left w:val="single" w:sz="6" w:space="0" w:color="000000"/>
              <w:bottom w:val="single" w:sz="6" w:space="0" w:color="000000"/>
              <w:right w:val="single" w:sz="6" w:space="0" w:color="000000"/>
            </w:tcBorders>
            <w:hideMark/>
          </w:tcPr>
          <w:p w14:paraId="1C459FF1" w14:textId="77777777" w:rsidR="009F5793" w:rsidRPr="009F5793" w:rsidRDefault="009F5793" w:rsidP="009F5793">
            <w:pPr>
              <w:widowControl w:val="0"/>
              <w:spacing w:after="0" w:line="272" w:lineRule="exact"/>
              <w:jc w:val="center"/>
              <w:rPr>
                <w:rFonts w:ascii="Times New Roman"/>
                <w:spacing w:val="-1"/>
              </w:rPr>
            </w:pPr>
            <w:r w:rsidRPr="009F5793">
              <w:rPr>
                <w:rFonts w:ascii="Times New Roman"/>
                <w:spacing w:val="-1"/>
              </w:rPr>
              <w:t>160</w:t>
            </w:r>
          </w:p>
        </w:tc>
        <w:tc>
          <w:tcPr>
            <w:tcW w:w="1620" w:type="dxa"/>
            <w:tcBorders>
              <w:top w:val="single" w:sz="6" w:space="0" w:color="000000"/>
              <w:left w:val="single" w:sz="6" w:space="0" w:color="000000"/>
              <w:bottom w:val="single" w:sz="6" w:space="0" w:color="000000"/>
              <w:right w:val="single" w:sz="6" w:space="0" w:color="000000"/>
            </w:tcBorders>
            <w:hideMark/>
          </w:tcPr>
          <w:p w14:paraId="3615A5B6" w14:textId="77777777" w:rsidR="009F5793" w:rsidRPr="009F5793" w:rsidRDefault="009F5793" w:rsidP="009F5793">
            <w:pPr>
              <w:widowControl w:val="0"/>
              <w:spacing w:after="0" w:line="272" w:lineRule="exact"/>
              <w:jc w:val="center"/>
              <w:rPr>
                <w:rFonts w:ascii="Times New Roman" w:eastAsia="Times New Roman" w:hAnsi="Times New Roman"/>
              </w:rPr>
            </w:pPr>
            <w:r w:rsidRPr="009F5793">
              <w:rPr>
                <w:rFonts w:ascii="Times New Roman"/>
                <w:spacing w:val="-1"/>
              </w:rPr>
              <w:t>$4,800</w:t>
            </w:r>
          </w:p>
        </w:tc>
      </w:tr>
      <w:tr w:rsidR="009F5793" w:rsidRPr="009F5793" w14:paraId="608B0B79" w14:textId="77777777" w:rsidTr="00B26B7D">
        <w:trPr>
          <w:trHeight w:hRule="exact" w:val="286"/>
          <w:jc w:val="center"/>
        </w:trPr>
        <w:tc>
          <w:tcPr>
            <w:tcW w:w="4944" w:type="dxa"/>
            <w:tcBorders>
              <w:top w:val="single" w:sz="6" w:space="0" w:color="000000"/>
              <w:left w:val="single" w:sz="6" w:space="0" w:color="000000"/>
              <w:bottom w:val="single" w:sz="6" w:space="0" w:color="000000"/>
              <w:right w:val="single" w:sz="6" w:space="0" w:color="000000"/>
            </w:tcBorders>
            <w:hideMark/>
          </w:tcPr>
          <w:p w14:paraId="78318F90" w14:textId="77777777" w:rsidR="009F5793" w:rsidRPr="009F5793" w:rsidRDefault="009F5793" w:rsidP="009F5793">
            <w:pPr>
              <w:widowControl w:val="0"/>
              <w:spacing w:after="0" w:line="273" w:lineRule="exact"/>
              <w:ind w:left="102"/>
              <w:rPr>
                <w:rFonts w:ascii="Times New Roman" w:eastAsia="Times New Roman" w:hAnsi="Times New Roman"/>
              </w:rPr>
            </w:pPr>
            <w:r w:rsidRPr="009F5793">
              <w:rPr>
                <w:rFonts w:ascii="Times New Roman" w:eastAsia="Times New Roman" w:hAnsi="Times New Roman"/>
                <w:spacing w:val="-1"/>
              </w:rPr>
              <w:t xml:space="preserve">200 </w:t>
            </w:r>
            <w:r w:rsidRPr="009F5793">
              <w:rPr>
                <w:rFonts w:ascii="Times New Roman" w:eastAsia="Times New Roman" w:hAnsi="Times New Roman"/>
              </w:rPr>
              <w:t>–</w:t>
            </w:r>
            <w:r w:rsidRPr="009F5793">
              <w:rPr>
                <w:rFonts w:ascii="Times New Roman" w:eastAsia="Times New Roman" w:hAnsi="Times New Roman"/>
                <w:spacing w:val="-1"/>
              </w:rPr>
              <w:t xml:space="preserve"> Technical oversight and training from LWA</w:t>
            </w:r>
          </w:p>
        </w:tc>
        <w:tc>
          <w:tcPr>
            <w:tcW w:w="1170" w:type="dxa"/>
            <w:tcBorders>
              <w:top w:val="single" w:sz="6" w:space="0" w:color="000000"/>
              <w:left w:val="single" w:sz="6" w:space="0" w:color="000000"/>
              <w:bottom w:val="single" w:sz="6" w:space="0" w:color="000000"/>
              <w:right w:val="single" w:sz="6" w:space="0" w:color="000000"/>
            </w:tcBorders>
            <w:hideMark/>
          </w:tcPr>
          <w:p w14:paraId="205D87AB" w14:textId="77777777" w:rsidR="009F5793" w:rsidRPr="009F5793" w:rsidRDefault="009F5793" w:rsidP="009F5793">
            <w:pPr>
              <w:widowControl w:val="0"/>
              <w:spacing w:after="0" w:line="272" w:lineRule="exact"/>
              <w:ind w:right="101"/>
              <w:jc w:val="center"/>
              <w:rPr>
                <w:rFonts w:ascii="Times New Roman"/>
                <w:spacing w:val="-1"/>
              </w:rPr>
            </w:pPr>
            <w:r w:rsidRPr="009F5793">
              <w:rPr>
                <w:rFonts w:ascii="Times New Roman"/>
                <w:spacing w:val="-1"/>
              </w:rPr>
              <w:t>30</w:t>
            </w:r>
          </w:p>
        </w:tc>
        <w:tc>
          <w:tcPr>
            <w:tcW w:w="1710" w:type="dxa"/>
            <w:tcBorders>
              <w:top w:val="single" w:sz="6" w:space="0" w:color="000000"/>
              <w:left w:val="single" w:sz="6" w:space="0" w:color="000000"/>
              <w:bottom w:val="single" w:sz="6" w:space="0" w:color="000000"/>
              <w:right w:val="single" w:sz="6" w:space="0" w:color="000000"/>
            </w:tcBorders>
            <w:hideMark/>
          </w:tcPr>
          <w:p w14:paraId="3F2A6471" w14:textId="77777777" w:rsidR="009F5793" w:rsidRPr="009F5793" w:rsidRDefault="009F5793" w:rsidP="009F5793">
            <w:pPr>
              <w:widowControl w:val="0"/>
              <w:spacing w:after="0" w:line="273" w:lineRule="exact"/>
              <w:jc w:val="center"/>
              <w:rPr>
                <w:rFonts w:ascii="Times New Roman" w:eastAsia="Times New Roman" w:hAnsi="Times New Roman"/>
              </w:rPr>
            </w:pPr>
            <w:r w:rsidRPr="009F5793">
              <w:rPr>
                <w:rFonts w:ascii="Times New Roman" w:eastAsia="Times New Roman" w:hAnsi="Times New Roman"/>
              </w:rPr>
              <w:t>160</w:t>
            </w:r>
          </w:p>
        </w:tc>
        <w:tc>
          <w:tcPr>
            <w:tcW w:w="1620" w:type="dxa"/>
            <w:tcBorders>
              <w:top w:val="single" w:sz="6" w:space="0" w:color="000000"/>
              <w:left w:val="single" w:sz="6" w:space="0" w:color="000000"/>
              <w:bottom w:val="single" w:sz="6" w:space="0" w:color="000000"/>
              <w:right w:val="single" w:sz="6" w:space="0" w:color="000000"/>
            </w:tcBorders>
            <w:hideMark/>
          </w:tcPr>
          <w:p w14:paraId="585C1B2A" w14:textId="77777777" w:rsidR="009F5793" w:rsidRPr="009F5793" w:rsidRDefault="009F5793" w:rsidP="009F5793">
            <w:pPr>
              <w:widowControl w:val="0"/>
              <w:spacing w:after="0" w:line="273" w:lineRule="exact"/>
              <w:jc w:val="center"/>
              <w:rPr>
                <w:rFonts w:ascii="Times New Roman" w:eastAsia="Times New Roman" w:hAnsi="Times New Roman"/>
              </w:rPr>
            </w:pPr>
            <w:r w:rsidRPr="009F5793">
              <w:rPr>
                <w:rFonts w:ascii="Times New Roman" w:eastAsia="Times New Roman" w:hAnsi="Times New Roman"/>
              </w:rPr>
              <w:t>$4,800</w:t>
            </w:r>
          </w:p>
        </w:tc>
      </w:tr>
      <w:tr w:rsidR="009F5793" w:rsidRPr="009F5793" w14:paraId="47E1D6F5" w14:textId="77777777" w:rsidTr="00B26B7D">
        <w:trPr>
          <w:trHeight w:hRule="exact" w:val="287"/>
          <w:jc w:val="center"/>
        </w:trPr>
        <w:tc>
          <w:tcPr>
            <w:tcW w:w="4944" w:type="dxa"/>
            <w:tcBorders>
              <w:top w:val="single" w:sz="6" w:space="0" w:color="000000"/>
              <w:left w:val="single" w:sz="6" w:space="0" w:color="000000"/>
              <w:bottom w:val="single" w:sz="6" w:space="0" w:color="000000"/>
              <w:right w:val="single" w:sz="6" w:space="0" w:color="000000"/>
            </w:tcBorders>
            <w:hideMark/>
          </w:tcPr>
          <w:p w14:paraId="51440C67" w14:textId="77777777" w:rsidR="009F5793" w:rsidRPr="009F5793" w:rsidRDefault="009F5793" w:rsidP="009F5793">
            <w:pPr>
              <w:widowControl w:val="0"/>
              <w:spacing w:after="0" w:line="272" w:lineRule="exact"/>
              <w:ind w:left="102"/>
              <w:rPr>
                <w:rFonts w:ascii="Times New Roman" w:eastAsia="Times New Roman" w:hAnsi="Times New Roman"/>
              </w:rPr>
            </w:pPr>
            <w:r w:rsidRPr="009F5793">
              <w:rPr>
                <w:rFonts w:ascii="Times New Roman" w:eastAsia="Times New Roman" w:hAnsi="Times New Roman"/>
                <w:spacing w:val="-1"/>
              </w:rPr>
              <w:t xml:space="preserve">300 </w:t>
            </w:r>
            <w:r w:rsidRPr="009F5793">
              <w:rPr>
                <w:rFonts w:ascii="Times New Roman" w:eastAsia="Times New Roman" w:hAnsi="Times New Roman"/>
              </w:rPr>
              <w:t>–</w:t>
            </w:r>
            <w:r w:rsidRPr="009F5793">
              <w:rPr>
                <w:rFonts w:ascii="Times New Roman" w:eastAsia="Times New Roman" w:hAnsi="Times New Roman"/>
                <w:spacing w:val="-1"/>
              </w:rPr>
              <w:t xml:space="preserve"> Technical oversight and training from TFG</w:t>
            </w:r>
          </w:p>
        </w:tc>
        <w:tc>
          <w:tcPr>
            <w:tcW w:w="1170" w:type="dxa"/>
            <w:tcBorders>
              <w:top w:val="single" w:sz="6" w:space="0" w:color="000000"/>
              <w:left w:val="single" w:sz="6" w:space="0" w:color="000000"/>
              <w:bottom w:val="single" w:sz="6" w:space="0" w:color="000000"/>
              <w:right w:val="single" w:sz="6" w:space="0" w:color="000000"/>
            </w:tcBorders>
            <w:hideMark/>
          </w:tcPr>
          <w:p w14:paraId="3A9CB764" w14:textId="77777777" w:rsidR="009F5793" w:rsidRPr="009F5793" w:rsidRDefault="009F5793" w:rsidP="009F5793">
            <w:pPr>
              <w:widowControl w:val="0"/>
              <w:spacing w:after="0" w:line="272" w:lineRule="exact"/>
              <w:ind w:right="101"/>
              <w:jc w:val="center"/>
              <w:rPr>
                <w:rFonts w:ascii="Times New Roman"/>
                <w:spacing w:val="-1"/>
              </w:rPr>
            </w:pPr>
            <w:r w:rsidRPr="009F5793">
              <w:rPr>
                <w:rFonts w:ascii="Times New Roman"/>
                <w:spacing w:val="-1"/>
              </w:rPr>
              <w:t>30</w:t>
            </w:r>
          </w:p>
        </w:tc>
        <w:tc>
          <w:tcPr>
            <w:tcW w:w="1710" w:type="dxa"/>
            <w:tcBorders>
              <w:top w:val="single" w:sz="6" w:space="0" w:color="000000"/>
              <w:left w:val="single" w:sz="6" w:space="0" w:color="000000"/>
              <w:bottom w:val="single" w:sz="6" w:space="0" w:color="000000"/>
              <w:right w:val="single" w:sz="6" w:space="0" w:color="000000"/>
            </w:tcBorders>
            <w:hideMark/>
          </w:tcPr>
          <w:p w14:paraId="2934475A" w14:textId="77777777" w:rsidR="009F5793" w:rsidRPr="009F5793" w:rsidRDefault="009F5793" w:rsidP="009F5793">
            <w:pPr>
              <w:widowControl w:val="0"/>
              <w:spacing w:after="0" w:line="272" w:lineRule="exact"/>
              <w:jc w:val="center"/>
              <w:rPr>
                <w:rFonts w:ascii="Times New Roman"/>
                <w:spacing w:val="-1"/>
              </w:rPr>
            </w:pPr>
            <w:r w:rsidRPr="009F5793">
              <w:rPr>
                <w:rFonts w:ascii="Times New Roman"/>
                <w:spacing w:val="-1"/>
              </w:rPr>
              <w:t>160</w:t>
            </w:r>
          </w:p>
        </w:tc>
        <w:tc>
          <w:tcPr>
            <w:tcW w:w="1620" w:type="dxa"/>
            <w:tcBorders>
              <w:top w:val="single" w:sz="6" w:space="0" w:color="000000"/>
              <w:left w:val="single" w:sz="6" w:space="0" w:color="000000"/>
              <w:bottom w:val="single" w:sz="6" w:space="0" w:color="000000"/>
              <w:right w:val="single" w:sz="6" w:space="0" w:color="000000"/>
            </w:tcBorders>
            <w:hideMark/>
          </w:tcPr>
          <w:p w14:paraId="55A2213C" w14:textId="77777777" w:rsidR="009F5793" w:rsidRPr="009F5793" w:rsidRDefault="009F5793" w:rsidP="009F5793">
            <w:pPr>
              <w:widowControl w:val="0"/>
              <w:spacing w:after="0" w:line="272" w:lineRule="exact"/>
              <w:jc w:val="center"/>
              <w:rPr>
                <w:rFonts w:ascii="Times New Roman" w:eastAsia="Times New Roman" w:hAnsi="Times New Roman"/>
              </w:rPr>
            </w:pPr>
            <w:r w:rsidRPr="009F5793">
              <w:rPr>
                <w:rFonts w:ascii="Times New Roman"/>
                <w:spacing w:val="-1"/>
              </w:rPr>
              <w:t>$4,800</w:t>
            </w:r>
          </w:p>
        </w:tc>
      </w:tr>
      <w:tr w:rsidR="009F5793" w:rsidRPr="009F5793" w14:paraId="6FC19E27" w14:textId="77777777" w:rsidTr="00EC71BB">
        <w:trPr>
          <w:trHeight w:hRule="exact" w:val="286"/>
          <w:jc w:val="center"/>
        </w:trPr>
        <w:tc>
          <w:tcPr>
            <w:tcW w:w="4944" w:type="dxa"/>
            <w:tcBorders>
              <w:top w:val="single" w:sz="6" w:space="0" w:color="000000"/>
              <w:left w:val="single" w:sz="6" w:space="0" w:color="000000"/>
              <w:bottom w:val="single" w:sz="6" w:space="0" w:color="000000"/>
              <w:right w:val="single" w:sz="6" w:space="0" w:color="000000"/>
            </w:tcBorders>
          </w:tcPr>
          <w:p w14:paraId="3E005EE1" w14:textId="7A6DA231" w:rsidR="009F5793" w:rsidRPr="009F5793" w:rsidRDefault="009F5793" w:rsidP="009F5793">
            <w:pPr>
              <w:widowControl w:val="0"/>
              <w:spacing w:after="0" w:line="272" w:lineRule="exact"/>
              <w:ind w:left="102"/>
              <w:rPr>
                <w:rFonts w:ascii="Times New Roman" w:eastAsia="Times New Roman" w:hAnsi="Times New Roman"/>
              </w:rPr>
            </w:pPr>
          </w:p>
        </w:tc>
        <w:tc>
          <w:tcPr>
            <w:tcW w:w="1170" w:type="dxa"/>
            <w:tcBorders>
              <w:top w:val="single" w:sz="6" w:space="0" w:color="000000"/>
              <w:left w:val="single" w:sz="6" w:space="0" w:color="000000"/>
              <w:bottom w:val="single" w:sz="6" w:space="0" w:color="000000"/>
              <w:right w:val="single" w:sz="6" w:space="0" w:color="000000"/>
            </w:tcBorders>
          </w:tcPr>
          <w:p w14:paraId="2F44AA77" w14:textId="5AF434ED" w:rsidR="009F5793" w:rsidRPr="009F5793" w:rsidRDefault="009F5793" w:rsidP="009F5793">
            <w:pPr>
              <w:widowControl w:val="0"/>
              <w:spacing w:after="0" w:line="272" w:lineRule="exact"/>
              <w:ind w:right="101"/>
              <w:jc w:val="center"/>
              <w:rPr>
                <w:rFonts w:ascii="Times New Roman"/>
                <w:spacing w:val="-1"/>
              </w:rPr>
            </w:pPr>
          </w:p>
        </w:tc>
        <w:tc>
          <w:tcPr>
            <w:tcW w:w="1710" w:type="dxa"/>
            <w:tcBorders>
              <w:top w:val="single" w:sz="6" w:space="0" w:color="000000"/>
              <w:left w:val="single" w:sz="6" w:space="0" w:color="000000"/>
              <w:bottom w:val="single" w:sz="6" w:space="0" w:color="000000"/>
              <w:right w:val="single" w:sz="6" w:space="0" w:color="000000"/>
            </w:tcBorders>
          </w:tcPr>
          <w:p w14:paraId="784C7111" w14:textId="659F3D24" w:rsidR="009F5793" w:rsidRPr="009F5793" w:rsidRDefault="009F5793" w:rsidP="009F5793">
            <w:pPr>
              <w:widowControl w:val="0"/>
              <w:spacing w:after="0" w:line="273" w:lineRule="exact"/>
              <w:jc w:val="center"/>
              <w:rPr>
                <w:rFonts w:ascii="Times New Roman"/>
              </w:rPr>
            </w:pPr>
          </w:p>
        </w:tc>
        <w:tc>
          <w:tcPr>
            <w:tcW w:w="1620" w:type="dxa"/>
            <w:tcBorders>
              <w:top w:val="single" w:sz="6" w:space="0" w:color="000000"/>
              <w:left w:val="single" w:sz="6" w:space="0" w:color="000000"/>
              <w:bottom w:val="single" w:sz="6" w:space="0" w:color="000000"/>
              <w:right w:val="single" w:sz="6" w:space="0" w:color="000000"/>
            </w:tcBorders>
          </w:tcPr>
          <w:p w14:paraId="279A9136" w14:textId="28F96E23" w:rsidR="009F5793" w:rsidRPr="009F5793" w:rsidRDefault="009F5793" w:rsidP="009F5793">
            <w:pPr>
              <w:widowControl w:val="0"/>
              <w:spacing w:after="0" w:line="273" w:lineRule="exact"/>
              <w:jc w:val="center"/>
              <w:rPr>
                <w:rFonts w:ascii="Times New Roman" w:eastAsia="Times New Roman" w:hAnsi="Times New Roman"/>
              </w:rPr>
            </w:pPr>
          </w:p>
        </w:tc>
      </w:tr>
      <w:tr w:rsidR="009F5793" w:rsidRPr="009F5793" w14:paraId="3FC591FE" w14:textId="77777777" w:rsidTr="00B26B7D">
        <w:trPr>
          <w:trHeight w:hRule="exact" w:val="287"/>
          <w:jc w:val="center"/>
        </w:trPr>
        <w:tc>
          <w:tcPr>
            <w:tcW w:w="4944" w:type="dxa"/>
            <w:tcBorders>
              <w:top w:val="single" w:sz="6" w:space="0" w:color="000000"/>
              <w:left w:val="single" w:sz="6" w:space="0" w:color="000000"/>
              <w:bottom w:val="single" w:sz="6" w:space="0" w:color="000000"/>
              <w:right w:val="single" w:sz="6" w:space="0" w:color="000000"/>
            </w:tcBorders>
            <w:shd w:val="clear" w:color="auto" w:fill="C2D69B" w:themeFill="accent3" w:themeFillTint="99"/>
            <w:hideMark/>
          </w:tcPr>
          <w:p w14:paraId="71DD40B1" w14:textId="77777777" w:rsidR="009F5793" w:rsidRPr="009F5793" w:rsidRDefault="009F5793" w:rsidP="009F5793">
            <w:pPr>
              <w:widowControl w:val="0"/>
              <w:spacing w:after="0" w:line="272" w:lineRule="exact"/>
              <w:ind w:left="102"/>
              <w:jc w:val="center"/>
              <w:rPr>
                <w:rFonts w:ascii="Times New Roman" w:eastAsia="Times New Roman" w:hAnsi="Times New Roman"/>
                <w:b/>
              </w:rPr>
            </w:pPr>
            <w:r w:rsidRPr="009F5793">
              <w:rPr>
                <w:rFonts w:ascii="Times New Roman"/>
                <w:b/>
              </w:rPr>
              <w:t xml:space="preserve">                                                Total Estimated Fee </w:t>
            </w:r>
          </w:p>
        </w:tc>
        <w:tc>
          <w:tcPr>
            <w:tcW w:w="1170" w:type="dxa"/>
            <w:tcBorders>
              <w:top w:val="single" w:sz="6" w:space="0" w:color="000000"/>
              <w:left w:val="single" w:sz="6" w:space="0" w:color="000000"/>
              <w:bottom w:val="single" w:sz="6" w:space="0" w:color="000000"/>
              <w:right w:val="single" w:sz="6" w:space="0" w:color="000000"/>
            </w:tcBorders>
            <w:shd w:val="clear" w:color="auto" w:fill="C2D69B" w:themeFill="accent3" w:themeFillTint="99"/>
          </w:tcPr>
          <w:p w14:paraId="5007B053" w14:textId="77777777" w:rsidR="009F5793" w:rsidRPr="009F5793" w:rsidRDefault="009F5793" w:rsidP="009F5793">
            <w:pPr>
              <w:widowControl w:val="0"/>
              <w:spacing w:after="0" w:line="272" w:lineRule="exact"/>
              <w:ind w:right="102"/>
              <w:jc w:val="center"/>
              <w:rPr>
                <w:rFonts w:ascii="Times New Roman" w:eastAsia="Times New Roman" w:hAnsi="Times New Roman"/>
                <w:b/>
              </w:rPr>
            </w:pPr>
          </w:p>
        </w:tc>
        <w:tc>
          <w:tcPr>
            <w:tcW w:w="1710" w:type="dxa"/>
            <w:tcBorders>
              <w:top w:val="single" w:sz="6" w:space="0" w:color="000000"/>
              <w:left w:val="single" w:sz="6" w:space="0" w:color="000000"/>
              <w:bottom w:val="single" w:sz="6" w:space="0" w:color="000000"/>
              <w:right w:val="single" w:sz="6" w:space="0" w:color="000000"/>
            </w:tcBorders>
            <w:shd w:val="clear" w:color="auto" w:fill="C2D69B" w:themeFill="accent3" w:themeFillTint="99"/>
          </w:tcPr>
          <w:p w14:paraId="52043AE4" w14:textId="77777777" w:rsidR="009F5793" w:rsidRPr="009F5793" w:rsidRDefault="009F5793" w:rsidP="009F5793">
            <w:pPr>
              <w:widowControl w:val="0"/>
              <w:spacing w:after="0" w:line="272" w:lineRule="exact"/>
              <w:jc w:val="center"/>
              <w:rPr>
                <w:rFonts w:ascii="Times New Roman"/>
                <w:b/>
              </w:rPr>
            </w:pPr>
          </w:p>
        </w:tc>
        <w:tc>
          <w:tcPr>
            <w:tcW w:w="1620" w:type="dxa"/>
            <w:tcBorders>
              <w:top w:val="single" w:sz="6" w:space="0" w:color="000000"/>
              <w:left w:val="single" w:sz="6" w:space="0" w:color="000000"/>
              <w:bottom w:val="single" w:sz="6" w:space="0" w:color="000000"/>
              <w:right w:val="single" w:sz="6" w:space="0" w:color="000000"/>
            </w:tcBorders>
            <w:shd w:val="clear" w:color="auto" w:fill="C2D69B" w:themeFill="accent3" w:themeFillTint="99"/>
            <w:hideMark/>
          </w:tcPr>
          <w:p w14:paraId="07541566" w14:textId="04030950" w:rsidR="009F5793" w:rsidRPr="009F5793" w:rsidRDefault="009F5793" w:rsidP="009F5793">
            <w:pPr>
              <w:widowControl w:val="0"/>
              <w:spacing w:after="0" w:line="272" w:lineRule="exact"/>
              <w:jc w:val="center"/>
              <w:rPr>
                <w:rFonts w:ascii="Times New Roman" w:eastAsia="Times New Roman" w:hAnsi="Times New Roman"/>
                <w:b/>
              </w:rPr>
            </w:pPr>
            <w:r w:rsidRPr="009F5793">
              <w:rPr>
                <w:rFonts w:ascii="Times New Roman"/>
                <w:b/>
              </w:rPr>
              <w:t>$</w:t>
            </w:r>
            <w:r w:rsidR="006D0D7D">
              <w:rPr>
                <w:rFonts w:ascii="Times New Roman"/>
                <w:b/>
              </w:rPr>
              <w:t>14,400</w:t>
            </w:r>
          </w:p>
        </w:tc>
      </w:tr>
    </w:tbl>
    <w:p w14:paraId="197E8FFF" w14:textId="77777777" w:rsidR="009F5793" w:rsidRPr="009F5793" w:rsidRDefault="009F5793" w:rsidP="009F5793">
      <w:pPr>
        <w:spacing w:after="0" w:line="240" w:lineRule="auto"/>
        <w:jc w:val="both"/>
        <w:rPr>
          <w:rFonts w:ascii="Times New Roman" w:hAnsi="Times New Roman"/>
        </w:rPr>
      </w:pPr>
      <w:r w:rsidRPr="009F5793">
        <w:rPr>
          <w:rFonts w:ascii="Times New Roman" w:hAnsi="Times New Roman"/>
        </w:rPr>
        <w:t>*Unit rates include approximately 5% of direct expenses</w:t>
      </w:r>
    </w:p>
    <w:p w14:paraId="2766F17F" w14:textId="77777777" w:rsidR="009F5793" w:rsidRPr="009F5793" w:rsidRDefault="009F5793" w:rsidP="009F5793">
      <w:pPr>
        <w:spacing w:after="0" w:line="240" w:lineRule="auto"/>
        <w:jc w:val="both"/>
        <w:rPr>
          <w:rFonts w:ascii="Times New Roman" w:hAnsi="Times New Roman"/>
        </w:rPr>
      </w:pPr>
    </w:p>
    <w:p w14:paraId="334B5008" w14:textId="77777777" w:rsidR="009F5793" w:rsidRPr="009F5793" w:rsidRDefault="009F5793" w:rsidP="009F5793">
      <w:pPr>
        <w:spacing w:after="0" w:line="240" w:lineRule="auto"/>
        <w:jc w:val="both"/>
        <w:rPr>
          <w:rFonts w:ascii="Times New Roman" w:hAnsi="Times New Roman"/>
          <w:b/>
        </w:rPr>
      </w:pPr>
      <w:r w:rsidRPr="009F5793">
        <w:rPr>
          <w:rFonts w:ascii="Times New Roman" w:hAnsi="Times New Roman"/>
          <w:b/>
        </w:rPr>
        <w:t>Products</w:t>
      </w:r>
    </w:p>
    <w:p w14:paraId="6B4A13E7" w14:textId="77777777" w:rsidR="009F5793" w:rsidRPr="009F5793" w:rsidRDefault="009F5793" w:rsidP="009F5793">
      <w:pPr>
        <w:numPr>
          <w:ilvl w:val="0"/>
          <w:numId w:val="3"/>
        </w:numPr>
        <w:autoSpaceDE w:val="0"/>
        <w:autoSpaceDN w:val="0"/>
        <w:adjustRightInd w:val="0"/>
        <w:spacing w:after="0" w:line="240" w:lineRule="auto"/>
        <w:jc w:val="both"/>
        <w:rPr>
          <w:rFonts w:ascii="Times New Roman" w:hAnsi="Times New Roman"/>
        </w:rPr>
      </w:pPr>
      <w:r w:rsidRPr="009F5793">
        <w:rPr>
          <w:rFonts w:ascii="Times New Roman" w:hAnsi="Times New Roman"/>
        </w:rPr>
        <w:t>Training and technical oversight provided to EDO staff.</w:t>
      </w:r>
    </w:p>
    <w:p w14:paraId="13EA6C52" w14:textId="77777777" w:rsidR="009F5793" w:rsidRPr="009F5793" w:rsidRDefault="009F5793" w:rsidP="009F5793">
      <w:pPr>
        <w:numPr>
          <w:ilvl w:val="0"/>
          <w:numId w:val="3"/>
        </w:numPr>
        <w:autoSpaceDE w:val="0"/>
        <w:autoSpaceDN w:val="0"/>
        <w:adjustRightInd w:val="0"/>
        <w:spacing w:after="0" w:line="240" w:lineRule="auto"/>
        <w:jc w:val="both"/>
        <w:rPr>
          <w:rFonts w:ascii="Times New Roman" w:hAnsi="Times New Roman"/>
        </w:rPr>
      </w:pPr>
      <w:r w:rsidRPr="009F5793">
        <w:rPr>
          <w:rFonts w:ascii="Times New Roman" w:hAnsi="Times New Roman"/>
        </w:rPr>
        <w:t>PRRIP specific model scenarios performed by the EDO.</w:t>
      </w:r>
    </w:p>
    <w:p w14:paraId="234A52BE" w14:textId="77777777" w:rsidR="009F5793" w:rsidRPr="009F5793" w:rsidRDefault="009F5793" w:rsidP="009F5793">
      <w:pPr>
        <w:numPr>
          <w:ilvl w:val="0"/>
          <w:numId w:val="3"/>
        </w:numPr>
        <w:autoSpaceDE w:val="0"/>
        <w:autoSpaceDN w:val="0"/>
        <w:adjustRightInd w:val="0"/>
        <w:spacing w:after="0" w:line="240" w:lineRule="auto"/>
        <w:jc w:val="both"/>
        <w:rPr>
          <w:rFonts w:ascii="Times New Roman" w:hAnsi="Times New Roman"/>
        </w:rPr>
      </w:pPr>
      <w:r w:rsidRPr="009F5793">
        <w:rPr>
          <w:rFonts w:ascii="Times New Roman" w:hAnsi="Times New Roman"/>
        </w:rPr>
        <w:t>Briefing documents and progress reports.</w:t>
      </w:r>
    </w:p>
    <w:p w14:paraId="75550B67" w14:textId="77777777" w:rsidR="009F5793" w:rsidRPr="009F5793" w:rsidRDefault="009F5793" w:rsidP="009F5793">
      <w:pPr>
        <w:spacing w:after="0" w:line="240" w:lineRule="auto"/>
        <w:jc w:val="both"/>
        <w:rPr>
          <w:rFonts w:ascii="Times New Roman" w:hAnsi="Times New Roman"/>
          <w:b/>
        </w:rPr>
      </w:pPr>
    </w:p>
    <w:p w14:paraId="5AA35A17" w14:textId="77777777" w:rsidR="009F5793" w:rsidRPr="009F5793" w:rsidRDefault="009F5793" w:rsidP="009F5793">
      <w:pPr>
        <w:spacing w:after="0" w:line="240" w:lineRule="auto"/>
        <w:jc w:val="both"/>
        <w:rPr>
          <w:rFonts w:ascii="Times New Roman" w:hAnsi="Times New Roman"/>
          <w:b/>
        </w:rPr>
      </w:pPr>
      <w:r w:rsidRPr="009F5793">
        <w:rPr>
          <w:rFonts w:ascii="Times New Roman" w:hAnsi="Times New Roman"/>
          <w:b/>
        </w:rPr>
        <w:t>Notes on Cost</w:t>
      </w:r>
    </w:p>
    <w:p w14:paraId="47C3FEF2" w14:textId="77777777" w:rsidR="009F5793" w:rsidRPr="009F5793" w:rsidRDefault="009F5793" w:rsidP="009F5793">
      <w:pPr>
        <w:spacing w:after="0" w:line="240" w:lineRule="auto"/>
        <w:rPr>
          <w:rFonts w:ascii="Times New Roman" w:hAnsi="Times New Roman"/>
        </w:rPr>
      </w:pPr>
      <w:r w:rsidRPr="009F5793">
        <w:rPr>
          <w:rFonts w:ascii="Times New Roman" w:hAnsi="Times New Roman"/>
        </w:rPr>
        <w:t>Specific expenditures will require authorization of Finance Committee.</w:t>
      </w:r>
      <w:r w:rsidRPr="009F5793">
        <w:rPr>
          <w:rFonts w:ascii="Times New Roman" w:hAnsi="Times New Roman"/>
        </w:rPr>
        <w:br w:type="page"/>
      </w:r>
    </w:p>
    <w:p w14:paraId="1B25505F" w14:textId="77777777" w:rsidR="009F5793" w:rsidRPr="009F5793" w:rsidRDefault="009F5793" w:rsidP="009F5793">
      <w:pPr>
        <w:spacing w:after="0" w:line="240" w:lineRule="auto"/>
        <w:rPr>
          <w:rFonts w:ascii="Times New Roman" w:hAnsi="Times New Roman"/>
          <w:b/>
          <w:highlight w:val="yellow"/>
        </w:rPr>
      </w:pPr>
      <w:r w:rsidRPr="009F5793">
        <w:rPr>
          <w:rFonts w:ascii="Times New Roman" w:hAnsi="Times New Roman"/>
          <w:b/>
          <w:noProof/>
          <w:highlight w:val="yellow"/>
        </w:rPr>
        <w:lastRenderedPageBreak/>
        <mc:AlternateContent>
          <mc:Choice Requires="wps">
            <w:drawing>
              <wp:anchor distT="0" distB="0" distL="114300" distR="114300" simplePos="0" relativeHeight="251728896" behindDoc="0" locked="0" layoutInCell="1" allowOverlap="1" wp14:anchorId="24B6EA22" wp14:editId="1840D22D">
                <wp:simplePos x="0" y="0"/>
                <wp:positionH relativeFrom="column">
                  <wp:posOffset>-4445</wp:posOffset>
                </wp:positionH>
                <wp:positionV relativeFrom="paragraph">
                  <wp:posOffset>-33655</wp:posOffset>
                </wp:positionV>
                <wp:extent cx="5956300" cy="327025"/>
                <wp:effectExtent l="0" t="0" r="25400" b="15875"/>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6300" cy="327025"/>
                        </a:xfrm>
                        <a:prstGeom prst="rect">
                          <a:avLst/>
                        </a:prstGeom>
                        <a:solidFill>
                          <a:srgbClr val="C4BC96"/>
                        </a:solidFill>
                        <a:ln w="9525">
                          <a:solidFill>
                            <a:srgbClr val="000000"/>
                          </a:solidFill>
                          <a:miter lim="800000"/>
                          <a:headEnd/>
                          <a:tailEnd/>
                        </a:ln>
                      </wps:spPr>
                      <wps:txbx>
                        <w:txbxContent>
                          <w:p w14:paraId="497D48CA" w14:textId="77777777" w:rsidR="00E55921" w:rsidRPr="00D915DD" w:rsidRDefault="00E55921" w:rsidP="009F5793">
                            <w:pPr>
                              <w:jc w:val="center"/>
                              <w:rPr>
                                <w:rFonts w:ascii="Arial Black" w:hAnsi="Arial Black"/>
                                <w:b/>
                              </w:rPr>
                            </w:pPr>
                            <w:r w:rsidRPr="00D915DD">
                              <w:rPr>
                                <w:rFonts w:ascii="Arial Black" w:hAnsi="Arial Black"/>
                                <w:b/>
                              </w:rPr>
                              <w:t>PROGRAM TASK &amp; ID:  WP-8.  Water Plan Special Advisors</w:t>
                            </w:r>
                          </w:p>
                          <w:p w14:paraId="665E5874" w14:textId="77777777" w:rsidR="00E55921" w:rsidRDefault="00E55921" w:rsidP="009F579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B6EA22" id="_x0000_s1029" type="#_x0000_t202" style="position:absolute;margin-left:-.35pt;margin-top:-2.65pt;width:469pt;height:25.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" fillcolor="#c4bc96">
                <v:textbox>
                  <w:txbxContent>
                    <w:p w14:paraId="497D48CA" w14:textId="77777777" w:rsidR="00E55921" w:rsidRPr="00D915DD" w:rsidRDefault="00E55921" w:rsidP="009F5793">
                      <w:pPr>
                        <w:jc w:val="center"/>
                        <w:rPr>
                          <w:rFonts w:ascii="Arial Black" w:hAnsi="Arial Black"/>
                          <w:b/>
                        </w:rPr>
                      </w:pPr>
                      <w:r w:rsidRPr="00D915DD">
                        <w:rPr>
                          <w:rFonts w:ascii="Arial Black" w:hAnsi="Arial Black"/>
                          <w:b/>
                        </w:rPr>
                        <w:t>PROGRAM TASK &amp; ID:  WP-8.  Water Plan Special Advisors</w:t>
                      </w:r>
                    </w:p>
                    <w:p w14:paraId="665E5874" w14:textId="77777777" w:rsidR="00E55921" w:rsidRDefault="00E55921" w:rsidP="009F5793"/>
                  </w:txbxContent>
                </v:textbox>
              </v:shape>
            </w:pict>
          </mc:Fallback>
        </mc:AlternateContent>
      </w:r>
    </w:p>
    <w:p w14:paraId="0188FDE5" w14:textId="77777777" w:rsidR="009F5793" w:rsidRPr="009F5793" w:rsidRDefault="009F5793" w:rsidP="009F5793">
      <w:pPr>
        <w:spacing w:after="0" w:line="240" w:lineRule="auto"/>
        <w:rPr>
          <w:rFonts w:ascii="Times New Roman" w:hAnsi="Times New Roman"/>
          <w:b/>
          <w:highlight w:val="yellow"/>
        </w:rPr>
      </w:pPr>
    </w:p>
    <w:p w14:paraId="7F80E233" w14:textId="14732D73" w:rsidR="009F5793" w:rsidRPr="009F5793" w:rsidRDefault="005A2461" w:rsidP="009F5793">
      <w:pPr>
        <w:spacing w:after="0" w:line="240" w:lineRule="auto"/>
        <w:rPr>
          <w:rFonts w:ascii="Times New Roman" w:hAnsi="Times New Roman"/>
          <w:highlight w:val="yellow"/>
        </w:rPr>
      </w:pPr>
      <w:r w:rsidRPr="005A2461">
        <w:rPr>
          <w:noProof/>
        </w:rPr>
        <w:drawing>
          <wp:anchor distT="0" distB="0" distL="114300" distR="114300" simplePos="0" relativeHeight="251746304" behindDoc="0" locked="0" layoutInCell="1" allowOverlap="1" wp14:anchorId="473DA78D" wp14:editId="2B8E2728">
            <wp:simplePos x="0" y="0"/>
            <wp:positionH relativeFrom="margin">
              <wp:align>right</wp:align>
            </wp:positionH>
            <wp:positionV relativeFrom="paragraph">
              <wp:posOffset>140335</wp:posOffset>
            </wp:positionV>
            <wp:extent cx="2324100" cy="253699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24100" cy="25369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72BE96" w14:textId="4977CFFE" w:rsidR="009F5793" w:rsidRPr="009F5793" w:rsidRDefault="009F5793" w:rsidP="009F5793">
      <w:pPr>
        <w:spacing w:after="0" w:line="240" w:lineRule="auto"/>
        <w:rPr>
          <w:rFonts w:ascii="Times New Roman" w:hAnsi="Times New Roman"/>
          <w:b/>
        </w:rPr>
      </w:pPr>
      <w:r w:rsidRPr="009F5793">
        <w:rPr>
          <w:rFonts w:ascii="Times New Roman" w:hAnsi="Times New Roman"/>
          <w:b/>
        </w:rPr>
        <w:t xml:space="preserve">Program First Increment Timeline </w:t>
      </w:r>
    </w:p>
    <w:p w14:paraId="6306297A" w14:textId="77777777" w:rsidR="009F5793" w:rsidRPr="009F5793" w:rsidRDefault="009F5793" w:rsidP="009F5793">
      <w:pPr>
        <w:spacing w:after="0" w:line="240" w:lineRule="auto"/>
        <w:rPr>
          <w:rFonts w:ascii="Times New Roman" w:hAnsi="Times New Roman"/>
        </w:rPr>
      </w:pPr>
      <w:r w:rsidRPr="009F5793">
        <w:rPr>
          <w:rFonts w:ascii="Times New Roman" w:hAnsi="Times New Roman"/>
        </w:rPr>
        <w:t>Annual</w:t>
      </w:r>
    </w:p>
    <w:p w14:paraId="7E7214DE" w14:textId="77777777" w:rsidR="009F5793" w:rsidRPr="009F5793" w:rsidRDefault="009F5793" w:rsidP="009F5793">
      <w:pPr>
        <w:spacing w:after="0" w:line="240" w:lineRule="auto"/>
        <w:rPr>
          <w:rFonts w:ascii="Times New Roman" w:hAnsi="Times New Roman"/>
        </w:rPr>
      </w:pPr>
    </w:p>
    <w:p w14:paraId="799789E6" w14:textId="77777777" w:rsidR="009F5793" w:rsidRPr="009F5793" w:rsidRDefault="009F5793" w:rsidP="009F5793">
      <w:pPr>
        <w:spacing w:after="0" w:line="240" w:lineRule="auto"/>
        <w:rPr>
          <w:rFonts w:ascii="Times New Roman" w:hAnsi="Times New Roman"/>
          <w:b/>
        </w:rPr>
      </w:pPr>
      <w:r w:rsidRPr="009F5793">
        <w:rPr>
          <w:rFonts w:ascii="Times New Roman" w:hAnsi="Times New Roman"/>
          <w:b/>
        </w:rPr>
        <w:t>FY 201</w:t>
      </w:r>
      <w:r w:rsidR="00331F1A">
        <w:rPr>
          <w:rFonts w:ascii="Times New Roman" w:hAnsi="Times New Roman"/>
          <w:b/>
        </w:rPr>
        <w:t>9</w:t>
      </w:r>
      <w:r w:rsidRPr="009F5793">
        <w:rPr>
          <w:rFonts w:ascii="Times New Roman" w:hAnsi="Times New Roman"/>
          <w:b/>
        </w:rPr>
        <w:t xml:space="preserve"> Start Date</w:t>
      </w:r>
    </w:p>
    <w:p w14:paraId="45922322" w14:textId="77777777" w:rsidR="009F5793" w:rsidRPr="009F5793" w:rsidRDefault="009F5793" w:rsidP="009F5793">
      <w:pPr>
        <w:spacing w:after="0" w:line="240" w:lineRule="auto"/>
        <w:rPr>
          <w:rFonts w:ascii="Times New Roman" w:hAnsi="Times New Roman"/>
        </w:rPr>
      </w:pPr>
      <w:r w:rsidRPr="009F5793">
        <w:rPr>
          <w:rFonts w:ascii="Times New Roman" w:hAnsi="Times New Roman"/>
        </w:rPr>
        <w:t>January 1, 201</w:t>
      </w:r>
      <w:r w:rsidR="00331F1A">
        <w:rPr>
          <w:rFonts w:ascii="Times New Roman" w:hAnsi="Times New Roman"/>
        </w:rPr>
        <w:t>9</w:t>
      </w:r>
    </w:p>
    <w:p w14:paraId="125A9C75" w14:textId="77777777" w:rsidR="009F5793" w:rsidRPr="009F5793" w:rsidRDefault="009F5793" w:rsidP="009F5793">
      <w:pPr>
        <w:spacing w:after="0" w:line="240" w:lineRule="auto"/>
        <w:rPr>
          <w:rFonts w:ascii="Times New Roman" w:hAnsi="Times New Roman"/>
          <w:b/>
        </w:rPr>
      </w:pPr>
    </w:p>
    <w:p w14:paraId="3930E475" w14:textId="77777777" w:rsidR="009F5793" w:rsidRPr="009F5793" w:rsidRDefault="009F5793" w:rsidP="009F5793">
      <w:pPr>
        <w:spacing w:after="0" w:line="240" w:lineRule="auto"/>
        <w:rPr>
          <w:rFonts w:ascii="Times New Roman" w:hAnsi="Times New Roman"/>
          <w:b/>
        </w:rPr>
      </w:pPr>
      <w:r w:rsidRPr="009F5793">
        <w:rPr>
          <w:rFonts w:ascii="Times New Roman" w:hAnsi="Times New Roman"/>
          <w:b/>
        </w:rPr>
        <w:t>FY 201</w:t>
      </w:r>
      <w:r w:rsidR="00331F1A">
        <w:rPr>
          <w:rFonts w:ascii="Times New Roman" w:hAnsi="Times New Roman"/>
          <w:b/>
        </w:rPr>
        <w:t>9</w:t>
      </w:r>
      <w:r w:rsidRPr="009F5793">
        <w:rPr>
          <w:rFonts w:ascii="Times New Roman" w:hAnsi="Times New Roman"/>
          <w:b/>
        </w:rPr>
        <w:t xml:space="preserve"> End Date</w:t>
      </w:r>
    </w:p>
    <w:p w14:paraId="23B93FF0" w14:textId="77777777" w:rsidR="009F5793" w:rsidRPr="009F5793" w:rsidRDefault="009F5793" w:rsidP="009F5793">
      <w:pPr>
        <w:spacing w:after="0" w:line="240" w:lineRule="auto"/>
        <w:rPr>
          <w:rFonts w:ascii="Times New Roman" w:hAnsi="Times New Roman"/>
        </w:rPr>
      </w:pPr>
      <w:r w:rsidRPr="009F5793">
        <w:rPr>
          <w:rFonts w:ascii="Times New Roman" w:hAnsi="Times New Roman"/>
        </w:rPr>
        <w:t>December 31, 201</w:t>
      </w:r>
      <w:r w:rsidR="00331F1A">
        <w:rPr>
          <w:rFonts w:ascii="Times New Roman" w:hAnsi="Times New Roman"/>
        </w:rPr>
        <w:t>9</w:t>
      </w:r>
    </w:p>
    <w:p w14:paraId="14D68F17" w14:textId="77777777" w:rsidR="009F5793" w:rsidRPr="009F5793" w:rsidRDefault="009F5793" w:rsidP="009F5793">
      <w:pPr>
        <w:spacing w:after="0" w:line="240" w:lineRule="auto"/>
        <w:rPr>
          <w:rFonts w:ascii="Times New Roman" w:hAnsi="Times New Roman"/>
          <w:b/>
        </w:rPr>
      </w:pPr>
    </w:p>
    <w:p w14:paraId="063C21FA" w14:textId="77777777" w:rsidR="009F5793" w:rsidRPr="009F5793" w:rsidRDefault="009F5793" w:rsidP="009F5793">
      <w:pPr>
        <w:spacing w:after="0" w:line="240" w:lineRule="auto"/>
        <w:rPr>
          <w:rFonts w:ascii="Times New Roman" w:hAnsi="Times New Roman"/>
          <w:b/>
        </w:rPr>
      </w:pPr>
      <w:r w:rsidRPr="009F5793">
        <w:rPr>
          <w:rFonts w:ascii="Times New Roman" w:hAnsi="Times New Roman"/>
          <w:b/>
        </w:rPr>
        <w:t>Task Completed by</w:t>
      </w:r>
    </w:p>
    <w:p w14:paraId="4BF02546" w14:textId="77777777" w:rsidR="009F5793" w:rsidRPr="009F5793" w:rsidRDefault="009F5793" w:rsidP="009F5793">
      <w:pPr>
        <w:spacing w:after="0" w:line="240" w:lineRule="auto"/>
        <w:rPr>
          <w:rFonts w:ascii="Times New Roman" w:hAnsi="Times New Roman"/>
        </w:rPr>
      </w:pPr>
      <w:r w:rsidRPr="009F5793">
        <w:rPr>
          <w:rFonts w:ascii="Times New Roman" w:hAnsi="Times New Roman"/>
        </w:rPr>
        <w:t xml:space="preserve">EDO; Contractor </w:t>
      </w:r>
    </w:p>
    <w:p w14:paraId="56D2C3C6" w14:textId="77777777" w:rsidR="009F5793" w:rsidRPr="009F5793" w:rsidRDefault="009F5793" w:rsidP="009F5793">
      <w:pPr>
        <w:spacing w:after="0" w:line="240" w:lineRule="auto"/>
        <w:rPr>
          <w:rFonts w:ascii="Times New Roman" w:hAnsi="Times New Roman"/>
          <w:b/>
        </w:rPr>
      </w:pPr>
    </w:p>
    <w:p w14:paraId="6EAD587F" w14:textId="77777777" w:rsidR="009F5793" w:rsidRPr="009F5793" w:rsidRDefault="009F5793" w:rsidP="009F5793">
      <w:pPr>
        <w:spacing w:after="0" w:line="240" w:lineRule="auto"/>
        <w:rPr>
          <w:rFonts w:ascii="Times New Roman" w:hAnsi="Times New Roman"/>
          <w:b/>
        </w:rPr>
      </w:pPr>
      <w:r w:rsidRPr="009F5793">
        <w:rPr>
          <w:rFonts w:ascii="Times New Roman" w:hAnsi="Times New Roman"/>
          <w:b/>
        </w:rPr>
        <w:t>Task Location</w:t>
      </w:r>
    </w:p>
    <w:p w14:paraId="0B28EA9D" w14:textId="77777777" w:rsidR="009F5793" w:rsidRPr="009F5793" w:rsidRDefault="009F5793" w:rsidP="009F5793">
      <w:pPr>
        <w:spacing w:after="0" w:line="240" w:lineRule="auto"/>
        <w:rPr>
          <w:rFonts w:ascii="Times New Roman" w:hAnsi="Times New Roman"/>
        </w:rPr>
      </w:pPr>
      <w:r w:rsidRPr="009F5793">
        <w:rPr>
          <w:rFonts w:ascii="Times New Roman" w:hAnsi="Times New Roman"/>
        </w:rPr>
        <w:t>ED Offices; Contractor Offices</w:t>
      </w:r>
    </w:p>
    <w:p w14:paraId="3BBD40DB" w14:textId="77777777" w:rsidR="009F5793" w:rsidRPr="009F5793" w:rsidRDefault="009F5793" w:rsidP="009F5793">
      <w:pPr>
        <w:spacing w:after="0" w:line="240" w:lineRule="auto"/>
        <w:rPr>
          <w:rFonts w:ascii="Times New Roman" w:hAnsi="Times New Roman"/>
          <w:b/>
        </w:rPr>
      </w:pPr>
    </w:p>
    <w:p w14:paraId="666DF7C2" w14:textId="77777777" w:rsidR="009F5793" w:rsidRPr="005A2461" w:rsidRDefault="009F5793" w:rsidP="009F5793">
      <w:pPr>
        <w:spacing w:after="0" w:line="240" w:lineRule="auto"/>
        <w:rPr>
          <w:rFonts w:ascii="Times New Roman" w:hAnsi="Times New Roman"/>
          <w:b/>
        </w:rPr>
      </w:pPr>
      <w:r w:rsidRPr="005A2461">
        <w:rPr>
          <w:rFonts w:ascii="Times New Roman" w:hAnsi="Times New Roman"/>
          <w:b/>
        </w:rPr>
        <w:t>Task Description</w:t>
      </w:r>
    </w:p>
    <w:p w14:paraId="23C6C464" w14:textId="77777777" w:rsidR="009F5793" w:rsidRPr="005A2461" w:rsidRDefault="009F5793" w:rsidP="009F5793">
      <w:pPr>
        <w:spacing w:after="0" w:line="240" w:lineRule="auto"/>
        <w:jc w:val="both"/>
        <w:rPr>
          <w:rFonts w:ascii="Times New Roman" w:hAnsi="Times New Roman"/>
        </w:rPr>
      </w:pPr>
      <w:r w:rsidRPr="005A2461">
        <w:rPr>
          <w:rFonts w:ascii="Times New Roman" w:hAnsi="Times New Roman"/>
        </w:rPr>
        <w:t xml:space="preserve">The EDO may rely on Special Advisors to assist in Water Plan-related issues beyond staff expertise or to assist with short-term schedule challenges. These areas may include, but are not limited to: water infrastructure and design, structural, hydrogeology/ground water and streamflow forecasting. </w:t>
      </w:r>
    </w:p>
    <w:p w14:paraId="1B68EDEC" w14:textId="77777777" w:rsidR="009F5793" w:rsidRPr="005A2461" w:rsidRDefault="009F5793" w:rsidP="009F5793">
      <w:pPr>
        <w:spacing w:after="0" w:line="240" w:lineRule="auto"/>
        <w:jc w:val="both"/>
        <w:rPr>
          <w:rFonts w:ascii="Times New Roman" w:hAnsi="Times New Roman"/>
        </w:rPr>
      </w:pPr>
    </w:p>
    <w:p w14:paraId="237C360D" w14:textId="77777777" w:rsidR="009F5793" w:rsidRPr="005A2461" w:rsidRDefault="009F5793" w:rsidP="009F5793">
      <w:pPr>
        <w:spacing w:after="0" w:line="240" w:lineRule="auto"/>
        <w:rPr>
          <w:rFonts w:ascii="Times New Roman" w:hAnsi="Times New Roman"/>
        </w:rPr>
      </w:pPr>
      <w:r w:rsidRPr="005A2461">
        <w:rPr>
          <w:rFonts w:ascii="Times New Roman" w:hAnsi="Times New Roman"/>
          <w:u w:val="single"/>
        </w:rPr>
        <w:t>Line Item:</w:t>
      </w:r>
      <w:r w:rsidRPr="005A2461">
        <w:rPr>
          <w:rFonts w:ascii="Times New Roman" w:hAnsi="Times New Roman"/>
        </w:rPr>
        <w:tab/>
      </w:r>
      <w:r w:rsidRPr="005A2461">
        <w:rPr>
          <w:rFonts w:ascii="Times New Roman" w:hAnsi="Times New Roman"/>
          <w:b/>
        </w:rPr>
        <w:t>WP-8</w:t>
      </w:r>
    </w:p>
    <w:p w14:paraId="6F3256DA" w14:textId="77777777" w:rsidR="009F5793" w:rsidRPr="005A2461" w:rsidRDefault="009F5793" w:rsidP="009F5793">
      <w:pPr>
        <w:spacing w:after="0"/>
        <w:rPr>
          <w:rFonts w:ascii="Times New Roman" w:hAnsi="Times New Roman"/>
        </w:rPr>
      </w:pPr>
      <w:r w:rsidRPr="005A2461">
        <w:rPr>
          <w:rFonts w:ascii="Times New Roman" w:hAnsi="Times New Roman"/>
          <w:u w:val="single"/>
        </w:rPr>
        <w:t>Description</w:t>
      </w:r>
      <w:r w:rsidRPr="005A2461">
        <w:rPr>
          <w:rFonts w:ascii="Times New Roman" w:hAnsi="Times New Roman"/>
        </w:rPr>
        <w:t xml:space="preserve">: </w:t>
      </w:r>
      <w:r w:rsidRPr="005A2461">
        <w:rPr>
          <w:rFonts w:ascii="Times New Roman" w:hAnsi="Times New Roman"/>
        </w:rPr>
        <w:tab/>
        <w:t>Water Action Plan (Water Plan Special Advisors)</w:t>
      </w:r>
    </w:p>
    <w:p w14:paraId="793AE9FE" w14:textId="70433369" w:rsidR="009F5793" w:rsidRPr="005A2461" w:rsidRDefault="009F5793" w:rsidP="009F5793">
      <w:pPr>
        <w:spacing w:after="0"/>
        <w:rPr>
          <w:rFonts w:ascii="Times New Roman" w:hAnsi="Times New Roman"/>
        </w:rPr>
      </w:pPr>
      <w:r w:rsidRPr="005A2461">
        <w:rPr>
          <w:rFonts w:ascii="Times New Roman" w:hAnsi="Times New Roman"/>
          <w:u w:val="single"/>
        </w:rPr>
        <w:t>Estimated Cost:</w:t>
      </w:r>
      <w:r w:rsidRPr="005A2461">
        <w:rPr>
          <w:rFonts w:ascii="Times New Roman" w:hAnsi="Times New Roman"/>
        </w:rPr>
        <w:tab/>
        <w:t xml:space="preserve"> $</w:t>
      </w:r>
      <w:r w:rsidR="001B653E" w:rsidRPr="005A2461">
        <w:rPr>
          <w:rFonts w:ascii="Times New Roman" w:hAnsi="Times New Roman"/>
        </w:rPr>
        <w:t>155,2</w:t>
      </w:r>
      <w:r w:rsidR="00235031" w:rsidRPr="005A2461">
        <w:rPr>
          <w:rFonts w:ascii="Times New Roman" w:hAnsi="Times New Roman"/>
        </w:rPr>
        <w:t>0</w:t>
      </w:r>
      <w:r w:rsidR="001B653E" w:rsidRPr="005A2461">
        <w:rPr>
          <w:rFonts w:ascii="Times New Roman" w:hAnsi="Times New Roman"/>
        </w:rPr>
        <w:t>0</w:t>
      </w:r>
    </w:p>
    <w:p w14:paraId="642FBEC4" w14:textId="77777777" w:rsidR="009F5793" w:rsidRPr="005A2461" w:rsidRDefault="009F5793" w:rsidP="009F5793">
      <w:pPr>
        <w:spacing w:after="0" w:line="240" w:lineRule="auto"/>
        <w:jc w:val="both"/>
        <w:rPr>
          <w:rFonts w:ascii="Times New Roman" w:hAnsi="Times New Roman"/>
        </w:rPr>
      </w:pPr>
    </w:p>
    <w:p w14:paraId="16B64B09" w14:textId="77777777" w:rsidR="009F5793" w:rsidRPr="005A2461" w:rsidRDefault="009F5793" w:rsidP="009F5793">
      <w:pPr>
        <w:spacing w:after="0" w:line="240" w:lineRule="auto"/>
        <w:jc w:val="both"/>
        <w:rPr>
          <w:rFonts w:ascii="Times New Roman" w:hAnsi="Times New Roman"/>
        </w:rPr>
      </w:pPr>
      <w:r w:rsidRPr="005A2461">
        <w:rPr>
          <w:rFonts w:ascii="Times New Roman" w:hAnsi="Times New Roman"/>
        </w:rPr>
        <w:t>Anticipated Special Advisors in 201</w:t>
      </w:r>
      <w:r w:rsidR="00331F1A" w:rsidRPr="005A2461">
        <w:rPr>
          <w:rFonts w:ascii="Times New Roman" w:hAnsi="Times New Roman"/>
        </w:rPr>
        <w:t>9</w:t>
      </w:r>
      <w:r w:rsidRPr="005A2461">
        <w:rPr>
          <w:rFonts w:ascii="Times New Roman" w:hAnsi="Times New Roman"/>
        </w:rPr>
        <w:t xml:space="preserve"> include:</w:t>
      </w:r>
    </w:p>
    <w:p w14:paraId="6A6945F9" w14:textId="77777777" w:rsidR="009F5793" w:rsidRPr="005A2461" w:rsidRDefault="009F5793" w:rsidP="009F5793">
      <w:pPr>
        <w:spacing w:after="0" w:line="240" w:lineRule="auto"/>
        <w:jc w:val="both"/>
        <w:rPr>
          <w:rFonts w:ascii="Times New Roman" w:hAnsi="Times New Roman"/>
        </w:rPr>
      </w:pPr>
    </w:p>
    <w:p w14:paraId="63AE5A04" w14:textId="5D183C61" w:rsidR="009F5793" w:rsidRPr="005A2461" w:rsidRDefault="009F5793" w:rsidP="009F5793">
      <w:pPr>
        <w:spacing w:after="0" w:line="240" w:lineRule="auto"/>
        <w:jc w:val="both"/>
        <w:rPr>
          <w:rFonts w:ascii="Times New Roman" w:hAnsi="Times New Roman"/>
          <w:u w:val="single"/>
        </w:rPr>
      </w:pPr>
      <w:r w:rsidRPr="005A2461">
        <w:rPr>
          <w:rFonts w:ascii="Times New Roman" w:hAnsi="Times New Roman"/>
          <w:i/>
          <w:u w:val="single"/>
        </w:rPr>
        <w:t>Hydrogeology and Ground Water:</w:t>
      </w:r>
      <w:r w:rsidRPr="005A2461">
        <w:rPr>
          <w:rFonts w:ascii="Times New Roman" w:hAnsi="Times New Roman"/>
          <w:u w:val="single"/>
        </w:rPr>
        <w:t xml:space="preserve"> </w:t>
      </w:r>
      <w:r w:rsidR="00AB03C6" w:rsidRPr="005A2461">
        <w:rPr>
          <w:rFonts w:ascii="Times New Roman" w:hAnsi="Times New Roman"/>
          <w:u w:val="single"/>
        </w:rPr>
        <w:t>$</w:t>
      </w:r>
      <w:r w:rsidR="00227CC3" w:rsidRPr="005A2461">
        <w:rPr>
          <w:rFonts w:ascii="Times New Roman" w:hAnsi="Times New Roman"/>
          <w:u w:val="single"/>
        </w:rPr>
        <w:t>68</w:t>
      </w:r>
      <w:r w:rsidRPr="005A2461">
        <w:rPr>
          <w:rFonts w:ascii="Times New Roman" w:hAnsi="Times New Roman"/>
          <w:u w:val="single"/>
        </w:rPr>
        <w:t>,000</w:t>
      </w:r>
    </w:p>
    <w:p w14:paraId="32C02F42" w14:textId="7472C542" w:rsidR="009F5793" w:rsidRPr="005A2461" w:rsidRDefault="009F5793" w:rsidP="009F5793">
      <w:pPr>
        <w:spacing w:after="0" w:line="240" w:lineRule="auto"/>
        <w:jc w:val="both"/>
        <w:rPr>
          <w:rFonts w:ascii="Times New Roman" w:hAnsi="Times New Roman"/>
        </w:rPr>
      </w:pPr>
      <w:r w:rsidRPr="005A2461">
        <w:rPr>
          <w:rFonts w:ascii="Times New Roman" w:hAnsi="Times New Roman"/>
        </w:rPr>
        <w:t xml:space="preserve">Several projects include hydrogeologic elements that may require further expertise, including ground water recharge projects, ground water recapture pumping projects and other projects with a ground water component. Projects may include the Elwood Reservoir seepage project, the ground water recharge component of the CPNRD lease agreement, the NPPD ground water recharge project, the wet meadows hydrologic monitoring project, COHYST scenario runs and broad-scale recharge/slurry wall gravel pit concepts. Cost estimates are based approximately </w:t>
      </w:r>
      <w:r w:rsidR="00227CC3" w:rsidRPr="005A2461">
        <w:rPr>
          <w:rFonts w:ascii="Times New Roman" w:hAnsi="Times New Roman"/>
        </w:rPr>
        <w:t xml:space="preserve">400 </w:t>
      </w:r>
      <w:r w:rsidRPr="005A2461">
        <w:rPr>
          <w:rFonts w:ascii="Times New Roman" w:hAnsi="Times New Roman"/>
        </w:rPr>
        <w:t>hours at a billing rate of $</w:t>
      </w:r>
      <w:r w:rsidR="00227CC3" w:rsidRPr="005A2461">
        <w:rPr>
          <w:rFonts w:ascii="Times New Roman" w:hAnsi="Times New Roman"/>
        </w:rPr>
        <w:t>170</w:t>
      </w:r>
      <w:r w:rsidRPr="005A2461">
        <w:rPr>
          <w:rFonts w:ascii="Times New Roman" w:hAnsi="Times New Roman"/>
        </w:rPr>
        <w:t>/hour, for a total of $</w:t>
      </w:r>
      <w:r w:rsidR="00227CC3" w:rsidRPr="005A2461">
        <w:rPr>
          <w:rFonts w:ascii="Times New Roman" w:hAnsi="Times New Roman"/>
        </w:rPr>
        <w:t>68</w:t>
      </w:r>
      <w:r w:rsidRPr="005A2461">
        <w:rPr>
          <w:rFonts w:ascii="Times New Roman" w:hAnsi="Times New Roman"/>
        </w:rPr>
        <w:t>,000. Billing rates are based on previous contracts awarded in a competitive process and are assumed to be fair and reasonable. Bill Hahn is contracted as the Program’s Special Advisor for hydrogeology and ground water.</w:t>
      </w:r>
    </w:p>
    <w:p w14:paraId="11E1CEB9" w14:textId="77777777" w:rsidR="009F5793" w:rsidRPr="005A2461" w:rsidRDefault="009F5793" w:rsidP="009F5793">
      <w:pPr>
        <w:spacing w:after="0" w:line="240" w:lineRule="auto"/>
        <w:jc w:val="both"/>
        <w:rPr>
          <w:rFonts w:ascii="Times New Roman" w:hAnsi="Times New Roman"/>
        </w:rPr>
      </w:pPr>
    </w:p>
    <w:p w14:paraId="1EC43739" w14:textId="77777777" w:rsidR="009F5793" w:rsidRPr="005A2461" w:rsidRDefault="009F5793" w:rsidP="009F5793">
      <w:pPr>
        <w:spacing w:after="0" w:line="240" w:lineRule="auto"/>
        <w:jc w:val="both"/>
        <w:rPr>
          <w:rFonts w:ascii="Times New Roman" w:hAnsi="Times New Roman"/>
          <w:u w:val="single"/>
        </w:rPr>
      </w:pPr>
      <w:r w:rsidRPr="005A2461">
        <w:rPr>
          <w:rFonts w:ascii="Times New Roman" w:hAnsi="Times New Roman"/>
          <w:i/>
          <w:u w:val="single"/>
        </w:rPr>
        <w:t>Civil Infrastructure:</w:t>
      </w:r>
      <w:r w:rsidRPr="005A2461">
        <w:rPr>
          <w:rFonts w:ascii="Times New Roman" w:hAnsi="Times New Roman"/>
          <w:u w:val="single"/>
        </w:rPr>
        <w:t xml:space="preserve"> $74,000</w:t>
      </w:r>
    </w:p>
    <w:p w14:paraId="68873908" w14:textId="77777777" w:rsidR="009F5793" w:rsidRPr="005A2461" w:rsidRDefault="009F5793" w:rsidP="009F5793">
      <w:pPr>
        <w:spacing w:after="0" w:line="240" w:lineRule="auto"/>
        <w:jc w:val="both"/>
        <w:rPr>
          <w:rFonts w:ascii="Times New Roman" w:hAnsi="Times New Roman"/>
        </w:rPr>
      </w:pPr>
      <w:r w:rsidRPr="005A2461">
        <w:rPr>
          <w:rFonts w:ascii="Times New Roman" w:hAnsi="Times New Roman"/>
        </w:rPr>
        <w:t xml:space="preserve">The primary focus will be to assess potential slurry wall gravel pit sites and evaluate preliminary designs and project costs. Other various water-related small design projects may require civil infrastructure, water project permitting, and/or dams and hydraulic structures expertise for input and review in the concept development, design, and construction of these types of projects. Cost estimates are based on approximately 240 hours at a billing rate of $200/hour, for a total of $48,000. Billing rates are based on previous contracts awarded in a competitive process and are assumed to be fair and reasonable. Mike Applegate is contracted as the Program’s Special Advisor for civil infrastructure. </w:t>
      </w:r>
    </w:p>
    <w:p w14:paraId="26A3D202" w14:textId="77777777" w:rsidR="009F5793" w:rsidRPr="005A2461" w:rsidRDefault="009F5793" w:rsidP="009F5793">
      <w:pPr>
        <w:spacing w:after="0" w:line="240" w:lineRule="auto"/>
        <w:jc w:val="both"/>
        <w:rPr>
          <w:rFonts w:ascii="Times New Roman" w:hAnsi="Times New Roman"/>
        </w:rPr>
      </w:pPr>
      <w:r w:rsidRPr="005A2461">
        <w:rPr>
          <w:rFonts w:ascii="Times New Roman" w:hAnsi="Times New Roman"/>
        </w:rPr>
        <w:lastRenderedPageBreak/>
        <w:t>Brad Anderson, who previously served as a Special Advisor on the Adaptive Management work, will now serve a role similar to that of Mike Applegate on the Water Plan work. Brad has extensive experience with civil design and construction engineering with regards to water-related projects. Cost estimates are based on approximately 150 hours at a billing rate of $170/hour, for a total of $26,000.</w:t>
      </w:r>
    </w:p>
    <w:p w14:paraId="75BC51FE" w14:textId="77777777" w:rsidR="009F5793" w:rsidRPr="005A2461" w:rsidRDefault="009F5793" w:rsidP="009F5793">
      <w:pPr>
        <w:spacing w:after="0" w:line="240" w:lineRule="auto"/>
        <w:jc w:val="both"/>
        <w:rPr>
          <w:rFonts w:ascii="Times New Roman" w:hAnsi="Times New Roman"/>
        </w:rPr>
      </w:pPr>
    </w:p>
    <w:p w14:paraId="54A2711D" w14:textId="72067C72" w:rsidR="009F5793" w:rsidRPr="005A2461" w:rsidRDefault="009F5793" w:rsidP="009F5793">
      <w:pPr>
        <w:spacing w:after="0" w:line="240" w:lineRule="auto"/>
        <w:jc w:val="both"/>
        <w:rPr>
          <w:rFonts w:ascii="Times New Roman" w:hAnsi="Times New Roman"/>
          <w:i/>
          <w:u w:val="single"/>
        </w:rPr>
      </w:pPr>
      <w:r w:rsidRPr="005A2461">
        <w:rPr>
          <w:rFonts w:ascii="Times New Roman" w:hAnsi="Times New Roman"/>
          <w:i/>
          <w:u w:val="single"/>
        </w:rPr>
        <w:t>Hydroclimatic and Streamflow Forecasting:  $</w:t>
      </w:r>
      <w:r w:rsidR="00110C46" w:rsidRPr="005A2461">
        <w:rPr>
          <w:rFonts w:ascii="Times New Roman" w:hAnsi="Times New Roman"/>
          <w:i/>
          <w:u w:val="single"/>
        </w:rPr>
        <w:t>13,2</w:t>
      </w:r>
      <w:r w:rsidR="00F26FCC" w:rsidRPr="005A2461">
        <w:rPr>
          <w:rFonts w:ascii="Times New Roman" w:hAnsi="Times New Roman"/>
          <w:i/>
          <w:u w:val="single"/>
        </w:rPr>
        <w:t>0</w:t>
      </w:r>
      <w:r w:rsidR="00110C46" w:rsidRPr="005A2461">
        <w:rPr>
          <w:rFonts w:ascii="Times New Roman" w:hAnsi="Times New Roman"/>
          <w:i/>
          <w:u w:val="single"/>
        </w:rPr>
        <w:t>0</w:t>
      </w:r>
    </w:p>
    <w:p w14:paraId="1CD9247C" w14:textId="0F3C1D7C" w:rsidR="005C709A" w:rsidRPr="005A2461" w:rsidRDefault="009F5793" w:rsidP="009F5793">
      <w:pPr>
        <w:spacing w:after="0" w:line="240" w:lineRule="auto"/>
        <w:jc w:val="both"/>
        <w:rPr>
          <w:rFonts w:ascii="Times New Roman" w:hAnsi="Times New Roman"/>
        </w:rPr>
      </w:pPr>
      <w:r w:rsidRPr="005A2461">
        <w:rPr>
          <w:rFonts w:ascii="Times New Roman" w:hAnsi="Times New Roman"/>
        </w:rPr>
        <w:t>Dmitry Smirnov will continue hydroclimatic indices</w:t>
      </w:r>
      <w:r w:rsidR="004306E9" w:rsidRPr="005A2461">
        <w:rPr>
          <w:rFonts w:ascii="Times New Roman" w:hAnsi="Times New Roman"/>
        </w:rPr>
        <w:t xml:space="preserve"> and forecasting</w:t>
      </w:r>
      <w:r w:rsidRPr="005A2461">
        <w:rPr>
          <w:rFonts w:ascii="Times New Roman" w:hAnsi="Times New Roman"/>
        </w:rPr>
        <w:t xml:space="preserve"> work in 201</w:t>
      </w:r>
      <w:r w:rsidR="00331F1A" w:rsidRPr="005A2461">
        <w:rPr>
          <w:rFonts w:ascii="Times New Roman" w:hAnsi="Times New Roman"/>
        </w:rPr>
        <w:t>9</w:t>
      </w:r>
      <w:r w:rsidRPr="005A2461">
        <w:rPr>
          <w:rFonts w:ascii="Times New Roman" w:hAnsi="Times New Roman"/>
        </w:rPr>
        <w:t xml:space="preserve"> in a Special Advisor role.  The Program will continue annual streamflow forecasts of the South Platte and North Platte Rivers for use in Program project operations and management.</w:t>
      </w:r>
      <w:r w:rsidR="008924FB" w:rsidRPr="005A2461">
        <w:rPr>
          <w:rFonts w:ascii="Times New Roman" w:hAnsi="Times New Roman"/>
        </w:rPr>
        <w:t xml:space="preserve">  Work in 2019 may also include revisions to and re-submittal of a journal article based on the hydroclimatic indices and streamflow forecasting work completed in the Phases I through III studies.  Labor costs are based on an estimated 120 hours at $72/hr, for a total of $8,640. </w:t>
      </w:r>
      <w:r w:rsidRPr="005A2461">
        <w:rPr>
          <w:rFonts w:ascii="Times New Roman" w:hAnsi="Times New Roman"/>
        </w:rPr>
        <w:t xml:space="preserve"> </w:t>
      </w:r>
      <w:r w:rsidR="008924FB" w:rsidRPr="005A2461">
        <w:rPr>
          <w:rFonts w:ascii="Times New Roman" w:hAnsi="Times New Roman"/>
        </w:rPr>
        <w:t>Direct costs related to the forecasting work</w:t>
      </w:r>
      <w:r w:rsidR="005C709A" w:rsidRPr="005A2461">
        <w:rPr>
          <w:rFonts w:ascii="Times New Roman" w:hAnsi="Times New Roman"/>
        </w:rPr>
        <w:t xml:space="preserve"> include maintaining and hosting a website with the monthly forecast information</w:t>
      </w:r>
      <w:r w:rsidR="00C5084D" w:rsidRPr="005A2461">
        <w:rPr>
          <w:rFonts w:ascii="Times New Roman" w:hAnsi="Times New Roman"/>
        </w:rPr>
        <w:t>, which would be linked to the Program website</w:t>
      </w:r>
      <w:r w:rsidR="008924FB" w:rsidRPr="005A2461">
        <w:rPr>
          <w:rFonts w:ascii="Times New Roman" w:hAnsi="Times New Roman"/>
        </w:rPr>
        <w:t xml:space="preserve"> ($2,500), and publication of the journal article ($2,000)</w:t>
      </w:r>
      <w:r w:rsidR="005C709A" w:rsidRPr="005A2461">
        <w:rPr>
          <w:rFonts w:ascii="Times New Roman" w:hAnsi="Times New Roman"/>
        </w:rPr>
        <w:t xml:space="preserve">.  </w:t>
      </w:r>
      <w:r w:rsidR="00C5084D" w:rsidRPr="005A2461">
        <w:rPr>
          <w:rFonts w:ascii="Times New Roman" w:hAnsi="Times New Roman"/>
        </w:rPr>
        <w:t>Estimated labor and direct costs are not to exceed $</w:t>
      </w:r>
      <w:r w:rsidR="008924FB" w:rsidRPr="005A2461">
        <w:rPr>
          <w:rFonts w:ascii="Times New Roman" w:hAnsi="Times New Roman"/>
        </w:rPr>
        <w:t>13,2</w:t>
      </w:r>
      <w:r w:rsidR="00F26FCC" w:rsidRPr="005A2461">
        <w:rPr>
          <w:rFonts w:ascii="Times New Roman" w:hAnsi="Times New Roman"/>
        </w:rPr>
        <w:t>00</w:t>
      </w:r>
      <w:r w:rsidR="00C5084D" w:rsidRPr="005A2461">
        <w:rPr>
          <w:rFonts w:ascii="Times New Roman" w:hAnsi="Times New Roman"/>
        </w:rPr>
        <w:t xml:space="preserve"> in 2019</w:t>
      </w:r>
      <w:r w:rsidRPr="005A2461">
        <w:rPr>
          <w:rFonts w:ascii="Times New Roman" w:hAnsi="Times New Roman"/>
        </w:rPr>
        <w:t xml:space="preserve">.  </w:t>
      </w:r>
    </w:p>
    <w:p w14:paraId="1FF75B17" w14:textId="77777777" w:rsidR="005C709A" w:rsidRPr="005A2461" w:rsidRDefault="005C709A" w:rsidP="009F5793">
      <w:pPr>
        <w:spacing w:after="0" w:line="240" w:lineRule="auto"/>
        <w:jc w:val="both"/>
        <w:rPr>
          <w:rFonts w:ascii="Times New Roman" w:hAnsi="Times New Roman"/>
        </w:rPr>
      </w:pPr>
    </w:p>
    <w:p w14:paraId="76DA387A" w14:textId="2C464CA7" w:rsidR="009F5793" w:rsidRPr="000F7527" w:rsidRDefault="009F5793" w:rsidP="009F5793">
      <w:pPr>
        <w:spacing w:after="0" w:line="240" w:lineRule="auto"/>
        <w:jc w:val="both"/>
        <w:rPr>
          <w:rFonts w:ascii="Times New Roman" w:hAnsi="Times New Roman"/>
        </w:rPr>
      </w:pPr>
      <w:r w:rsidRPr="005A2461">
        <w:rPr>
          <w:rFonts w:ascii="Times New Roman" w:hAnsi="Times New Roman"/>
        </w:rPr>
        <w:t>Table 1 is a summary of the cost estimates per Special Advisor.</w:t>
      </w:r>
    </w:p>
    <w:p w14:paraId="2CB5A372" w14:textId="77777777" w:rsidR="009F5793" w:rsidRPr="000F7527" w:rsidRDefault="009F5793" w:rsidP="009F5793">
      <w:pPr>
        <w:spacing w:after="0" w:line="240" w:lineRule="auto"/>
        <w:jc w:val="both"/>
        <w:rPr>
          <w:rFonts w:ascii="Times New Roman" w:hAnsi="Times New Roman"/>
        </w:rPr>
      </w:pPr>
    </w:p>
    <w:p w14:paraId="4F4C2175" w14:textId="77777777" w:rsidR="009F5793" w:rsidRPr="000F7527" w:rsidRDefault="009F5793" w:rsidP="009F5793">
      <w:pPr>
        <w:spacing w:after="0" w:line="240" w:lineRule="auto"/>
        <w:rPr>
          <w:rFonts w:ascii="Times New Roman" w:hAnsi="Times New Roman"/>
        </w:rPr>
      </w:pPr>
      <w:r w:rsidRPr="000F7527">
        <w:rPr>
          <w:rFonts w:ascii="Times New Roman" w:hAnsi="Times New Roman"/>
        </w:rPr>
        <w:t>Table 1. Cost Summary for Special Advisors.</w:t>
      </w:r>
    </w:p>
    <w:tbl>
      <w:tblPr>
        <w:tblStyle w:val="TableGrid162"/>
        <w:tblW w:w="0" w:type="auto"/>
        <w:jc w:val="center"/>
        <w:tblLook w:val="04A0" w:firstRow="1" w:lastRow="0" w:firstColumn="1" w:lastColumn="0" w:noHBand="0" w:noVBand="1"/>
      </w:tblPr>
      <w:tblGrid>
        <w:gridCol w:w="2965"/>
        <w:gridCol w:w="1848"/>
        <w:gridCol w:w="3552"/>
      </w:tblGrid>
      <w:tr w:rsidR="009F5793" w:rsidRPr="000F7527" w14:paraId="594DD926" w14:textId="77777777" w:rsidTr="00B26B7D">
        <w:trPr>
          <w:jc w:val="center"/>
        </w:trPr>
        <w:tc>
          <w:tcPr>
            <w:tcW w:w="2965" w:type="dxa"/>
            <w:shd w:val="clear" w:color="auto" w:fill="C4BC96" w:themeFill="background2" w:themeFillShade="BF"/>
            <w:vAlign w:val="center"/>
          </w:tcPr>
          <w:p w14:paraId="36AC6590" w14:textId="77777777" w:rsidR="009F5793" w:rsidRPr="000F7527" w:rsidRDefault="009F5793" w:rsidP="009F5793">
            <w:pPr>
              <w:spacing w:after="0" w:line="240" w:lineRule="auto"/>
              <w:jc w:val="center"/>
              <w:rPr>
                <w:rFonts w:ascii="Times New Roman" w:hAnsi="Times New Roman"/>
                <w:b/>
              </w:rPr>
            </w:pPr>
            <w:r w:rsidRPr="000F7527">
              <w:rPr>
                <w:rFonts w:ascii="Times New Roman" w:hAnsi="Times New Roman"/>
                <w:b/>
              </w:rPr>
              <w:t>Area of Expertise</w:t>
            </w:r>
          </w:p>
        </w:tc>
        <w:tc>
          <w:tcPr>
            <w:tcW w:w="1848" w:type="dxa"/>
            <w:shd w:val="clear" w:color="auto" w:fill="C4BC96" w:themeFill="background2" w:themeFillShade="BF"/>
            <w:vAlign w:val="center"/>
          </w:tcPr>
          <w:p w14:paraId="0EC119E9" w14:textId="77777777" w:rsidR="009F5793" w:rsidRPr="000F7527" w:rsidRDefault="009F5793" w:rsidP="009F5793">
            <w:pPr>
              <w:spacing w:after="0" w:line="240" w:lineRule="auto"/>
              <w:jc w:val="center"/>
              <w:rPr>
                <w:rFonts w:ascii="Times New Roman" w:hAnsi="Times New Roman"/>
                <w:b/>
              </w:rPr>
            </w:pPr>
            <w:r w:rsidRPr="000F7527">
              <w:rPr>
                <w:rFonts w:ascii="Times New Roman" w:hAnsi="Times New Roman"/>
                <w:b/>
              </w:rPr>
              <w:t>Name</w:t>
            </w:r>
          </w:p>
        </w:tc>
        <w:tc>
          <w:tcPr>
            <w:tcW w:w="3552" w:type="dxa"/>
            <w:shd w:val="clear" w:color="auto" w:fill="C4BC96" w:themeFill="background2" w:themeFillShade="BF"/>
            <w:vAlign w:val="center"/>
          </w:tcPr>
          <w:p w14:paraId="210BB5E5" w14:textId="77777777" w:rsidR="009F5793" w:rsidRPr="000F7527" w:rsidRDefault="009F5793" w:rsidP="009F5793">
            <w:pPr>
              <w:spacing w:after="0" w:line="240" w:lineRule="auto"/>
              <w:jc w:val="center"/>
              <w:rPr>
                <w:rFonts w:ascii="Times New Roman" w:hAnsi="Times New Roman"/>
                <w:b/>
              </w:rPr>
            </w:pPr>
            <w:r w:rsidRPr="000F7527">
              <w:rPr>
                <w:rFonts w:ascii="Times New Roman" w:hAnsi="Times New Roman"/>
                <w:b/>
              </w:rPr>
              <w:t>Estimated Range of Expenditures</w:t>
            </w:r>
          </w:p>
        </w:tc>
      </w:tr>
      <w:tr w:rsidR="009F5793" w:rsidRPr="000F7527" w14:paraId="2195383F" w14:textId="77777777" w:rsidTr="00B26B7D">
        <w:trPr>
          <w:jc w:val="center"/>
        </w:trPr>
        <w:tc>
          <w:tcPr>
            <w:tcW w:w="2965" w:type="dxa"/>
          </w:tcPr>
          <w:p w14:paraId="1A90612C" w14:textId="77777777" w:rsidR="009F5793" w:rsidRPr="000F7527" w:rsidRDefault="009F5793" w:rsidP="009F5793">
            <w:pPr>
              <w:spacing w:after="0" w:line="240" w:lineRule="auto"/>
              <w:rPr>
                <w:rFonts w:ascii="Times New Roman" w:hAnsi="Times New Roman"/>
              </w:rPr>
            </w:pPr>
            <w:r w:rsidRPr="000F7527">
              <w:rPr>
                <w:rFonts w:ascii="Times New Roman" w:hAnsi="Times New Roman"/>
              </w:rPr>
              <w:t>Hydrology and GW Recharge</w:t>
            </w:r>
          </w:p>
        </w:tc>
        <w:tc>
          <w:tcPr>
            <w:tcW w:w="1848" w:type="dxa"/>
          </w:tcPr>
          <w:p w14:paraId="2FEC8AB6" w14:textId="77777777" w:rsidR="009F5793" w:rsidRPr="000F7527" w:rsidRDefault="009F5793" w:rsidP="009F5793">
            <w:pPr>
              <w:spacing w:after="0" w:line="240" w:lineRule="auto"/>
              <w:rPr>
                <w:rFonts w:ascii="Times New Roman" w:hAnsi="Times New Roman"/>
              </w:rPr>
            </w:pPr>
            <w:r w:rsidRPr="000F7527">
              <w:rPr>
                <w:rFonts w:ascii="Times New Roman" w:hAnsi="Times New Roman"/>
              </w:rPr>
              <w:t>Bill Hahn</w:t>
            </w:r>
          </w:p>
        </w:tc>
        <w:tc>
          <w:tcPr>
            <w:tcW w:w="3552" w:type="dxa"/>
          </w:tcPr>
          <w:p w14:paraId="209224A9" w14:textId="1043DF76" w:rsidR="009F5793" w:rsidRPr="000F7527" w:rsidRDefault="009F5793" w:rsidP="009F5793">
            <w:pPr>
              <w:spacing w:after="0" w:line="240" w:lineRule="auto"/>
              <w:jc w:val="center"/>
              <w:rPr>
                <w:rFonts w:ascii="Times New Roman" w:hAnsi="Times New Roman"/>
              </w:rPr>
            </w:pPr>
            <w:r w:rsidRPr="000F7527">
              <w:rPr>
                <w:rFonts w:ascii="Times New Roman" w:hAnsi="Times New Roman"/>
              </w:rPr>
              <w:t>$</w:t>
            </w:r>
            <w:r w:rsidR="0086587B" w:rsidRPr="000F7527">
              <w:rPr>
                <w:rFonts w:ascii="Times New Roman" w:hAnsi="Times New Roman"/>
              </w:rPr>
              <w:t>68</w:t>
            </w:r>
            <w:r w:rsidRPr="000F7527">
              <w:rPr>
                <w:rFonts w:ascii="Times New Roman" w:hAnsi="Times New Roman"/>
              </w:rPr>
              <w:t>,000</w:t>
            </w:r>
          </w:p>
        </w:tc>
      </w:tr>
      <w:tr w:rsidR="009F5793" w:rsidRPr="000F7527" w14:paraId="628BA046" w14:textId="77777777" w:rsidTr="00B26B7D">
        <w:trPr>
          <w:jc w:val="center"/>
        </w:trPr>
        <w:tc>
          <w:tcPr>
            <w:tcW w:w="2965" w:type="dxa"/>
            <w:tcBorders>
              <w:bottom w:val="single" w:sz="4" w:space="0" w:color="000000"/>
            </w:tcBorders>
          </w:tcPr>
          <w:p w14:paraId="749B7BFC" w14:textId="77777777" w:rsidR="009F5793" w:rsidRPr="000F7527" w:rsidRDefault="009F5793" w:rsidP="009F5793">
            <w:pPr>
              <w:spacing w:after="0" w:line="240" w:lineRule="auto"/>
              <w:rPr>
                <w:rFonts w:ascii="Times New Roman" w:hAnsi="Times New Roman"/>
              </w:rPr>
            </w:pPr>
            <w:r w:rsidRPr="000F7527">
              <w:rPr>
                <w:rFonts w:ascii="Times New Roman" w:hAnsi="Times New Roman"/>
              </w:rPr>
              <w:t>Civil Infrastructure</w:t>
            </w:r>
          </w:p>
        </w:tc>
        <w:tc>
          <w:tcPr>
            <w:tcW w:w="1848" w:type="dxa"/>
            <w:tcBorders>
              <w:bottom w:val="single" w:sz="4" w:space="0" w:color="000000"/>
            </w:tcBorders>
          </w:tcPr>
          <w:p w14:paraId="0BF06E1B" w14:textId="77777777" w:rsidR="009F5793" w:rsidRPr="000F7527" w:rsidRDefault="009F5793" w:rsidP="009F5793">
            <w:pPr>
              <w:spacing w:after="0" w:line="240" w:lineRule="auto"/>
              <w:rPr>
                <w:rFonts w:ascii="Times New Roman" w:hAnsi="Times New Roman"/>
              </w:rPr>
            </w:pPr>
            <w:r w:rsidRPr="000F7527">
              <w:rPr>
                <w:rFonts w:ascii="Times New Roman" w:hAnsi="Times New Roman"/>
              </w:rPr>
              <w:t>Mike Applegate</w:t>
            </w:r>
          </w:p>
        </w:tc>
        <w:tc>
          <w:tcPr>
            <w:tcW w:w="3552" w:type="dxa"/>
            <w:tcBorders>
              <w:bottom w:val="single" w:sz="4" w:space="0" w:color="000000"/>
            </w:tcBorders>
          </w:tcPr>
          <w:p w14:paraId="21BCC984" w14:textId="77777777" w:rsidR="009F5793" w:rsidRPr="000F7527" w:rsidRDefault="009F5793" w:rsidP="009F5793">
            <w:pPr>
              <w:spacing w:after="0" w:line="240" w:lineRule="auto"/>
              <w:jc w:val="center"/>
              <w:rPr>
                <w:rFonts w:ascii="Times New Roman" w:hAnsi="Times New Roman"/>
              </w:rPr>
            </w:pPr>
            <w:r w:rsidRPr="000F7527">
              <w:rPr>
                <w:rFonts w:ascii="Times New Roman" w:hAnsi="Times New Roman"/>
              </w:rPr>
              <w:t>$48,000</w:t>
            </w:r>
          </w:p>
        </w:tc>
      </w:tr>
      <w:tr w:rsidR="009F5793" w:rsidRPr="000F7527" w14:paraId="4AA9F653" w14:textId="77777777" w:rsidTr="00B26B7D">
        <w:trPr>
          <w:jc w:val="center"/>
        </w:trPr>
        <w:tc>
          <w:tcPr>
            <w:tcW w:w="2965" w:type="dxa"/>
            <w:tcBorders>
              <w:bottom w:val="single" w:sz="4" w:space="0" w:color="000000"/>
            </w:tcBorders>
          </w:tcPr>
          <w:p w14:paraId="219076AC" w14:textId="77777777" w:rsidR="009F5793" w:rsidRPr="000F7527" w:rsidRDefault="009F5793" w:rsidP="009F5793">
            <w:pPr>
              <w:spacing w:after="0" w:line="240" w:lineRule="auto"/>
              <w:rPr>
                <w:rFonts w:ascii="Times New Roman" w:hAnsi="Times New Roman"/>
              </w:rPr>
            </w:pPr>
            <w:r w:rsidRPr="000F7527">
              <w:rPr>
                <w:rFonts w:ascii="Times New Roman" w:hAnsi="Times New Roman"/>
              </w:rPr>
              <w:t>Civil Infrastructure</w:t>
            </w:r>
          </w:p>
        </w:tc>
        <w:tc>
          <w:tcPr>
            <w:tcW w:w="1848" w:type="dxa"/>
            <w:tcBorders>
              <w:bottom w:val="single" w:sz="4" w:space="0" w:color="000000"/>
            </w:tcBorders>
          </w:tcPr>
          <w:p w14:paraId="3E2564C6" w14:textId="77777777" w:rsidR="009F5793" w:rsidRPr="000F7527" w:rsidRDefault="009F5793" w:rsidP="009F5793">
            <w:pPr>
              <w:spacing w:after="0" w:line="240" w:lineRule="auto"/>
              <w:rPr>
                <w:rFonts w:ascii="Times New Roman" w:hAnsi="Times New Roman"/>
              </w:rPr>
            </w:pPr>
            <w:r w:rsidRPr="000F7527">
              <w:rPr>
                <w:rFonts w:ascii="Times New Roman" w:hAnsi="Times New Roman"/>
              </w:rPr>
              <w:t>Brad Anderson</w:t>
            </w:r>
          </w:p>
        </w:tc>
        <w:tc>
          <w:tcPr>
            <w:tcW w:w="3552" w:type="dxa"/>
            <w:tcBorders>
              <w:bottom w:val="single" w:sz="4" w:space="0" w:color="000000"/>
            </w:tcBorders>
          </w:tcPr>
          <w:p w14:paraId="3B97D3ED" w14:textId="77777777" w:rsidR="009F5793" w:rsidRPr="000F7527" w:rsidRDefault="009F5793" w:rsidP="009F5793">
            <w:pPr>
              <w:spacing w:after="0" w:line="240" w:lineRule="auto"/>
              <w:jc w:val="center"/>
              <w:rPr>
                <w:rFonts w:ascii="Times New Roman" w:hAnsi="Times New Roman"/>
              </w:rPr>
            </w:pPr>
            <w:r w:rsidRPr="000F7527">
              <w:rPr>
                <w:rFonts w:ascii="Times New Roman" w:hAnsi="Times New Roman"/>
              </w:rPr>
              <w:t>$26,000</w:t>
            </w:r>
          </w:p>
        </w:tc>
      </w:tr>
      <w:tr w:rsidR="009F5793" w:rsidRPr="000F7527" w14:paraId="06A0996D" w14:textId="77777777" w:rsidTr="00B26B7D">
        <w:trPr>
          <w:jc w:val="center"/>
        </w:trPr>
        <w:tc>
          <w:tcPr>
            <w:tcW w:w="2965" w:type="dxa"/>
            <w:tcBorders>
              <w:bottom w:val="single" w:sz="4" w:space="0" w:color="000000"/>
            </w:tcBorders>
          </w:tcPr>
          <w:p w14:paraId="755BB613" w14:textId="77777777" w:rsidR="009F5793" w:rsidRPr="000F7527" w:rsidRDefault="009F5793" w:rsidP="009F5793">
            <w:pPr>
              <w:spacing w:after="0" w:line="240" w:lineRule="auto"/>
              <w:rPr>
                <w:rFonts w:ascii="Times New Roman" w:hAnsi="Times New Roman"/>
              </w:rPr>
            </w:pPr>
            <w:r w:rsidRPr="000F7527">
              <w:rPr>
                <w:rFonts w:ascii="Times New Roman" w:hAnsi="Times New Roman"/>
              </w:rPr>
              <w:t>Hydroclimatic Indices</w:t>
            </w:r>
          </w:p>
        </w:tc>
        <w:tc>
          <w:tcPr>
            <w:tcW w:w="1848" w:type="dxa"/>
            <w:tcBorders>
              <w:bottom w:val="single" w:sz="4" w:space="0" w:color="000000"/>
            </w:tcBorders>
          </w:tcPr>
          <w:p w14:paraId="5A64F4A1" w14:textId="77777777" w:rsidR="009F5793" w:rsidRPr="000F7527" w:rsidRDefault="009F5793" w:rsidP="009F5793">
            <w:pPr>
              <w:spacing w:after="0" w:line="240" w:lineRule="auto"/>
              <w:rPr>
                <w:rFonts w:ascii="Times New Roman" w:hAnsi="Times New Roman"/>
              </w:rPr>
            </w:pPr>
            <w:r w:rsidRPr="000F7527">
              <w:rPr>
                <w:rFonts w:ascii="Times New Roman" w:hAnsi="Times New Roman"/>
              </w:rPr>
              <w:t>Dmitry Smirnov</w:t>
            </w:r>
          </w:p>
        </w:tc>
        <w:tc>
          <w:tcPr>
            <w:tcW w:w="3552" w:type="dxa"/>
            <w:tcBorders>
              <w:bottom w:val="single" w:sz="4" w:space="0" w:color="000000"/>
            </w:tcBorders>
          </w:tcPr>
          <w:p w14:paraId="6E09BCE5" w14:textId="3CE6ECC0" w:rsidR="009F5793" w:rsidRPr="000F7527" w:rsidRDefault="009F5793" w:rsidP="009F5793">
            <w:pPr>
              <w:spacing w:after="0" w:line="240" w:lineRule="auto"/>
              <w:jc w:val="center"/>
              <w:rPr>
                <w:rFonts w:ascii="Times New Roman" w:hAnsi="Times New Roman"/>
              </w:rPr>
            </w:pPr>
            <w:r w:rsidRPr="000F7527">
              <w:rPr>
                <w:rFonts w:ascii="Times New Roman" w:hAnsi="Times New Roman"/>
              </w:rPr>
              <w:t>$</w:t>
            </w:r>
            <w:r w:rsidR="00A26A13" w:rsidRPr="000F7527">
              <w:rPr>
                <w:rFonts w:ascii="Times New Roman" w:hAnsi="Times New Roman"/>
              </w:rPr>
              <w:t>13,2</w:t>
            </w:r>
            <w:r w:rsidR="00F26FCC" w:rsidRPr="000F7527">
              <w:rPr>
                <w:rFonts w:ascii="Times New Roman" w:hAnsi="Times New Roman"/>
              </w:rPr>
              <w:t>00</w:t>
            </w:r>
          </w:p>
        </w:tc>
      </w:tr>
      <w:tr w:rsidR="009F5793" w:rsidRPr="000F7527" w14:paraId="16466F9C" w14:textId="77777777" w:rsidTr="00B26B7D">
        <w:trPr>
          <w:jc w:val="center"/>
        </w:trPr>
        <w:tc>
          <w:tcPr>
            <w:tcW w:w="4813" w:type="dxa"/>
            <w:gridSpan w:val="2"/>
            <w:shd w:val="clear" w:color="auto" w:fill="C2D69B" w:themeFill="accent3" w:themeFillTint="99"/>
            <w:vAlign w:val="center"/>
          </w:tcPr>
          <w:p w14:paraId="5A2AA45E" w14:textId="77777777" w:rsidR="009F5793" w:rsidRPr="000F7527" w:rsidRDefault="009F5793" w:rsidP="009F5793">
            <w:pPr>
              <w:spacing w:after="0" w:line="240" w:lineRule="auto"/>
              <w:jc w:val="right"/>
              <w:rPr>
                <w:rFonts w:ascii="Times New Roman" w:hAnsi="Times New Roman"/>
                <w:b/>
              </w:rPr>
            </w:pPr>
            <w:r w:rsidRPr="000F7527">
              <w:rPr>
                <w:rFonts w:ascii="Times New Roman" w:hAnsi="Times New Roman"/>
                <w:b/>
              </w:rPr>
              <w:t>TOTAL</w:t>
            </w:r>
          </w:p>
        </w:tc>
        <w:tc>
          <w:tcPr>
            <w:tcW w:w="3552" w:type="dxa"/>
            <w:shd w:val="clear" w:color="auto" w:fill="C2D69B" w:themeFill="accent3" w:themeFillTint="99"/>
          </w:tcPr>
          <w:p w14:paraId="30F085B6" w14:textId="7CC4D679" w:rsidR="009F5793" w:rsidRPr="000F7527" w:rsidRDefault="009F5793" w:rsidP="009F5793">
            <w:pPr>
              <w:spacing w:after="0" w:line="240" w:lineRule="auto"/>
              <w:jc w:val="center"/>
              <w:rPr>
                <w:rFonts w:ascii="Times New Roman" w:hAnsi="Times New Roman"/>
                <w:b/>
              </w:rPr>
            </w:pPr>
            <w:r w:rsidRPr="000F7527">
              <w:rPr>
                <w:rFonts w:ascii="Times New Roman" w:hAnsi="Times New Roman"/>
                <w:b/>
              </w:rPr>
              <w:t>$</w:t>
            </w:r>
            <w:r w:rsidR="006046BE">
              <w:rPr>
                <w:rFonts w:ascii="Times New Roman" w:hAnsi="Times New Roman"/>
                <w:b/>
              </w:rPr>
              <w:t>155,2</w:t>
            </w:r>
            <w:r w:rsidRPr="000F7527">
              <w:rPr>
                <w:rFonts w:ascii="Times New Roman" w:hAnsi="Times New Roman"/>
                <w:b/>
              </w:rPr>
              <w:t>00</w:t>
            </w:r>
          </w:p>
        </w:tc>
      </w:tr>
    </w:tbl>
    <w:p w14:paraId="27347B01" w14:textId="77777777" w:rsidR="009F5793" w:rsidRPr="000F7527" w:rsidRDefault="009F5793" w:rsidP="009F5793">
      <w:pPr>
        <w:spacing w:after="0" w:line="240" w:lineRule="auto"/>
        <w:rPr>
          <w:rFonts w:ascii="Times New Roman" w:hAnsi="Times New Roman"/>
          <w:b/>
        </w:rPr>
      </w:pPr>
    </w:p>
    <w:p w14:paraId="235FAC35" w14:textId="77777777" w:rsidR="009F5793" w:rsidRPr="000F7527" w:rsidRDefault="009F5793" w:rsidP="009F5793">
      <w:pPr>
        <w:spacing w:after="0" w:line="240" w:lineRule="auto"/>
        <w:rPr>
          <w:rFonts w:ascii="Times New Roman" w:hAnsi="Times New Roman"/>
          <w:b/>
        </w:rPr>
      </w:pPr>
      <w:r w:rsidRPr="000F7527">
        <w:rPr>
          <w:rFonts w:ascii="Times New Roman" w:hAnsi="Times New Roman"/>
          <w:b/>
        </w:rPr>
        <w:t>Products</w:t>
      </w:r>
    </w:p>
    <w:p w14:paraId="285E34BD" w14:textId="77777777" w:rsidR="009F5793" w:rsidRPr="000F7527" w:rsidRDefault="009F5793" w:rsidP="009F5793">
      <w:pPr>
        <w:numPr>
          <w:ilvl w:val="0"/>
          <w:numId w:val="3"/>
        </w:numPr>
        <w:autoSpaceDE w:val="0"/>
        <w:autoSpaceDN w:val="0"/>
        <w:adjustRightInd w:val="0"/>
        <w:spacing w:after="0" w:line="240" w:lineRule="auto"/>
        <w:rPr>
          <w:rFonts w:ascii="Times New Roman" w:hAnsi="Times New Roman"/>
        </w:rPr>
      </w:pPr>
      <w:r w:rsidRPr="000F7527">
        <w:rPr>
          <w:rFonts w:ascii="Times New Roman" w:hAnsi="Times New Roman"/>
        </w:rPr>
        <w:t>Meeting participation.</w:t>
      </w:r>
    </w:p>
    <w:p w14:paraId="4119F513" w14:textId="77777777" w:rsidR="009F5793" w:rsidRPr="000F7527" w:rsidRDefault="009F5793" w:rsidP="009F5793">
      <w:pPr>
        <w:numPr>
          <w:ilvl w:val="0"/>
          <w:numId w:val="3"/>
        </w:numPr>
        <w:autoSpaceDE w:val="0"/>
        <w:autoSpaceDN w:val="0"/>
        <w:adjustRightInd w:val="0"/>
        <w:spacing w:after="0" w:line="240" w:lineRule="auto"/>
        <w:rPr>
          <w:rFonts w:ascii="Times New Roman" w:hAnsi="Times New Roman"/>
        </w:rPr>
      </w:pPr>
      <w:r w:rsidRPr="000F7527">
        <w:rPr>
          <w:rFonts w:ascii="Times New Roman" w:hAnsi="Times New Roman"/>
        </w:rPr>
        <w:t>Memorandums and reports.</w:t>
      </w:r>
    </w:p>
    <w:p w14:paraId="1BDBBF82" w14:textId="77777777" w:rsidR="009F5793" w:rsidRPr="000F7527" w:rsidRDefault="009F5793" w:rsidP="009F5793">
      <w:pPr>
        <w:autoSpaceDE w:val="0"/>
        <w:autoSpaceDN w:val="0"/>
        <w:adjustRightInd w:val="0"/>
        <w:spacing w:after="0" w:line="240" w:lineRule="auto"/>
        <w:rPr>
          <w:rFonts w:ascii="Times New Roman" w:hAnsi="Times New Roman"/>
        </w:rPr>
      </w:pPr>
    </w:p>
    <w:p w14:paraId="584E9D64" w14:textId="77777777" w:rsidR="009F5793" w:rsidRPr="000F7527" w:rsidRDefault="009F5793" w:rsidP="009F5793">
      <w:pPr>
        <w:spacing w:after="0" w:line="240" w:lineRule="auto"/>
        <w:jc w:val="both"/>
        <w:rPr>
          <w:rFonts w:ascii="Times New Roman" w:hAnsi="Times New Roman"/>
        </w:rPr>
      </w:pPr>
      <w:r w:rsidRPr="000F7527">
        <w:rPr>
          <w:rFonts w:ascii="Times New Roman" w:hAnsi="Times New Roman"/>
          <w:b/>
          <w:i/>
        </w:rPr>
        <w:t>General note on all Special Advisor budget line items</w:t>
      </w:r>
      <w:r w:rsidRPr="000F7527">
        <w:rPr>
          <w:rFonts w:ascii="Times New Roman" w:hAnsi="Times New Roman"/>
        </w:rPr>
        <w:t>: Please refer to the third paragraph in the Exceptions: section of the Procurement Policy adopted by the GC in June 2016, “Retention of special advisors to the ED of a technical or legal nature is exempt from the procedures provided in this directive.”</w:t>
      </w:r>
    </w:p>
    <w:p w14:paraId="5AF8E3E3" w14:textId="77777777" w:rsidR="009F5793" w:rsidRPr="000F7527" w:rsidRDefault="009F5793" w:rsidP="009F5793">
      <w:pPr>
        <w:spacing w:after="0" w:line="240" w:lineRule="auto"/>
        <w:jc w:val="both"/>
        <w:rPr>
          <w:rFonts w:ascii="Times New Roman" w:hAnsi="Times New Roman"/>
        </w:rPr>
      </w:pPr>
    </w:p>
    <w:p w14:paraId="194B5E26" w14:textId="77777777" w:rsidR="009F5793" w:rsidRPr="000F7527" w:rsidRDefault="009F5793" w:rsidP="009F5793">
      <w:pPr>
        <w:spacing w:after="0" w:line="240" w:lineRule="auto"/>
        <w:jc w:val="both"/>
        <w:rPr>
          <w:rFonts w:ascii="Times New Roman" w:eastAsia="Times New Roman" w:hAnsi="Times New Roman"/>
          <w:color w:val="000000"/>
        </w:rPr>
      </w:pPr>
      <w:r w:rsidRPr="000F7527">
        <w:rPr>
          <w:rFonts w:ascii="Times New Roman" w:eastAsia="Times New Roman" w:hAnsi="Times New Roman"/>
          <w:color w:val="000000"/>
        </w:rPr>
        <w:t xml:space="preserve">Consequently, Special Advisors are not selected through a competitive process involving advertised RFQs or RFPs. Special Advisors are selected by the Executive Director (ED) based on qualifications – education, relevant experience, expertise and skills, reliability, credibility, and ability to work effectively with the ED and the staff of the ED Office. Special Advisors and the firms they are associated with cannot do any other work for the Program, individually or as part of a team. This is a critical restriction and generally orients special advisor selection to individuals who are sole proprietors or part of small firms that would not likely be doing significant levels of work for the Program on other specific, larger projects. </w:t>
      </w:r>
    </w:p>
    <w:p w14:paraId="7B6793BE" w14:textId="77777777" w:rsidR="009F5793" w:rsidRPr="000F7527" w:rsidRDefault="009F5793" w:rsidP="009F5793">
      <w:pPr>
        <w:spacing w:after="0" w:line="240" w:lineRule="auto"/>
        <w:jc w:val="both"/>
        <w:rPr>
          <w:rFonts w:ascii="Times New Roman" w:eastAsia="Times New Roman" w:hAnsi="Times New Roman"/>
          <w:color w:val="000000"/>
        </w:rPr>
      </w:pPr>
    </w:p>
    <w:p w14:paraId="4F9BEC37" w14:textId="6A8468E4" w:rsidR="009F5793" w:rsidRDefault="009F5793" w:rsidP="009F5793">
      <w:pPr>
        <w:spacing w:after="0" w:line="240" w:lineRule="auto"/>
        <w:jc w:val="both"/>
        <w:rPr>
          <w:rFonts w:ascii="Times New Roman" w:hAnsi="Times New Roman"/>
          <w:color w:val="000000"/>
        </w:rPr>
      </w:pPr>
      <w:r w:rsidRPr="000F7527">
        <w:rPr>
          <w:rFonts w:ascii="Times New Roman" w:eastAsia="Times New Roman" w:hAnsi="Times New Roman"/>
          <w:color w:val="000000"/>
        </w:rPr>
        <w:t xml:space="preserve">The billing rates are negotiated with the special advisors by the ED and are kept within the industry standard of practice based on each individual’s qualifications. While industry standard of practice may not be precisely defined, anyone who is a practicing member of that professional community understands the limits of reasonableness associated with those boundaries. Appropriate expertise to make this assessment resides with the ED or ED Office staff. </w:t>
      </w:r>
      <w:r w:rsidRPr="000F7527">
        <w:rPr>
          <w:rFonts w:ascii="Times New Roman" w:hAnsi="Times New Roman"/>
          <w:color w:val="000000"/>
        </w:rPr>
        <w:t xml:space="preserve">The industry standard of practice rates guidelines used in this process is </w:t>
      </w:r>
      <w:r w:rsidRPr="000F7527">
        <w:rPr>
          <w:rFonts w:ascii="Times New Roman" w:hAnsi="Times New Roman"/>
          <w:color w:val="000000"/>
        </w:rPr>
        <w:lastRenderedPageBreak/>
        <w:t>established based on an on-going market survey process comparing labor rates of similarly qualified professionals in the field.</w:t>
      </w:r>
    </w:p>
    <w:p w14:paraId="74B8E565" w14:textId="77777777" w:rsidR="006046BE" w:rsidRPr="009F5793" w:rsidRDefault="006046BE" w:rsidP="009F5793">
      <w:pPr>
        <w:spacing w:after="0" w:line="240" w:lineRule="auto"/>
        <w:jc w:val="both"/>
        <w:rPr>
          <w:rFonts w:ascii="Times New Roman" w:hAnsi="Times New Roman"/>
          <w:color w:val="000000"/>
        </w:rPr>
      </w:pPr>
    </w:p>
    <w:p w14:paraId="2BC1CE20" w14:textId="77777777" w:rsidR="009F5793" w:rsidRPr="009F5793" w:rsidRDefault="009F5793" w:rsidP="009F5793">
      <w:pPr>
        <w:spacing w:line="240" w:lineRule="auto"/>
        <w:jc w:val="both"/>
        <w:rPr>
          <w:rFonts w:ascii="Times New Roman" w:hAnsi="Times New Roman"/>
          <w:color w:val="000000"/>
        </w:rPr>
      </w:pPr>
      <w:r w:rsidRPr="009F5793">
        <w:rPr>
          <w:rFonts w:ascii="Times New Roman" w:hAnsi="Times New Roman"/>
          <w:color w:val="000000"/>
        </w:rPr>
        <w:t>In the case of Special Advisors, individuals with similar experience and qualifications have been part of consultant teams selected through the Program’s competitive procurement process over an eight-plus-year period. Comparison of the Special Advisor rates to the rates charged by comparable individuals through the competitive procurement process provides an indisputable basis for comparison. In all cases the Special Advisor rates are not only within the range of rates seen on the consultant teams which have been selected competitively, but typically at the middle to lower end of the range. As rates charged by Special Advisors are at the middle to low end of the range of rates for similar work acquired through the Program’s competitive procurement process, the estimate for Special Advisors is considered fair and reasonable.</w:t>
      </w:r>
    </w:p>
    <w:p w14:paraId="450D7ACA" w14:textId="58461F2C" w:rsidR="00941ACA" w:rsidRPr="009F5793" w:rsidRDefault="009F5793" w:rsidP="00941ACA">
      <w:pPr>
        <w:spacing w:after="0" w:line="240" w:lineRule="auto"/>
        <w:jc w:val="both"/>
        <w:rPr>
          <w:rFonts w:ascii="Arial" w:eastAsia="MS Gothic" w:hAnsi="Arial" w:cs="Arial"/>
          <w:b/>
          <w:sz w:val="28"/>
          <w:szCs w:val="28"/>
        </w:rPr>
      </w:pPr>
      <w:r w:rsidRPr="009F5793">
        <w:rPr>
          <w:rFonts w:ascii="Times New Roman" w:eastAsia="Times New Roman" w:hAnsi="Times New Roman"/>
          <w:color w:val="000000"/>
        </w:rPr>
        <w:t xml:space="preserve">The anticipated level of effort for the upcoming year is also discussed with the special advisors by the ED and members of the </w:t>
      </w:r>
      <w:r w:rsidR="009B23A9">
        <w:rPr>
          <w:rFonts w:ascii="Times New Roman" w:eastAsia="Times New Roman" w:hAnsi="Times New Roman"/>
          <w:color w:val="000000"/>
        </w:rPr>
        <w:t>EDO</w:t>
      </w:r>
      <w:r w:rsidRPr="009F5793">
        <w:rPr>
          <w:rFonts w:ascii="Times New Roman" w:eastAsia="Times New Roman" w:hAnsi="Times New Roman"/>
          <w:color w:val="000000"/>
        </w:rPr>
        <w:t xml:space="preserve"> staff, but all work is assigned on an as-needed basis with no guarantee of any minimum level of assignments. </w:t>
      </w:r>
      <w:r w:rsidRPr="009F5793">
        <w:rPr>
          <w:rFonts w:ascii="Times New Roman" w:eastAsia="Times New Roman" w:hAnsi="Times New Roman"/>
        </w:rPr>
        <w:t>During the budgeting process, the Special Advisors anticipated to be needed and roughly the level of effort expected to accomplish the work plan for the budget year is scrutinized by and discussed with the appropriate advisory committees, the Finance Committee, and the GC. Input is received and taken under advisement from all these sources as to the appropriateness of the budgets for these line items with appropriate adjustments made prior to budget finalization.</w:t>
      </w:r>
      <w:bookmarkEnd w:id="10"/>
    </w:p>
    <w:sectPr w:rsidR="00941ACA" w:rsidRPr="009F5793" w:rsidSect="00B25962">
      <w:headerReference w:type="default" r:id="rId15"/>
      <w:footerReference w:type="default" r:id="rId16"/>
      <w:pgSz w:w="12240" w:h="15840"/>
      <w:pgMar w:top="1440" w:right="1440" w:bottom="1440" w:left="1440" w:header="720" w:footer="720" w:gutter="0"/>
      <w:pgBorders w:offsetFrom="page">
        <w:top w:val="thinThickLargeGap" w:sz="12" w:space="24" w:color="auto"/>
        <w:left w:val="thinThickLargeGap" w:sz="12" w:space="24" w:color="auto"/>
        <w:bottom w:val="thickThinLargeGap" w:sz="12" w:space="24" w:color="auto"/>
        <w:right w:val="thickThinLargeGap" w:sz="12" w:space="24" w:color="auto"/>
      </w:pgBorders>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00DE5C" w14:textId="77777777" w:rsidR="00E35755" w:rsidRDefault="00E35755" w:rsidP="008B256F">
      <w:pPr>
        <w:spacing w:after="0" w:line="240" w:lineRule="auto"/>
      </w:pPr>
      <w:r>
        <w:separator/>
      </w:r>
    </w:p>
  </w:endnote>
  <w:endnote w:type="continuationSeparator" w:id="0">
    <w:p w14:paraId="477BD626" w14:textId="77777777" w:rsidR="00E35755" w:rsidRDefault="00E35755" w:rsidP="008B25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9555520"/>
      <w:docPartObj>
        <w:docPartGallery w:val="Page Numbers (Bottom of Page)"/>
        <w:docPartUnique/>
      </w:docPartObj>
    </w:sdtPr>
    <w:sdtEndPr>
      <w:rPr>
        <w:rFonts w:ascii="Arial" w:hAnsi="Arial" w:cs="Arial"/>
        <w:color w:val="7F7F7F" w:themeColor="background1" w:themeShade="7F"/>
        <w:spacing w:val="60"/>
        <w:sz w:val="16"/>
        <w:szCs w:val="16"/>
      </w:rPr>
    </w:sdtEndPr>
    <w:sdtContent>
      <w:p w14:paraId="5DF00368" w14:textId="77777777" w:rsidR="00E55921" w:rsidRPr="00CE12FE" w:rsidRDefault="00E55921" w:rsidP="00CE12FE">
        <w:pPr>
          <w:pStyle w:val="Footer"/>
          <w:pBdr>
            <w:top w:val="single" w:sz="4" w:space="1" w:color="D9D9D9" w:themeColor="background1" w:themeShade="D9"/>
          </w:pBdr>
          <w:rPr>
            <w:rFonts w:ascii="Arial" w:hAnsi="Arial" w:cs="Arial"/>
            <w:bCs/>
            <w:sz w:val="16"/>
            <w:szCs w:val="16"/>
          </w:rPr>
        </w:pPr>
        <w:r w:rsidRPr="00CE12FE">
          <w:rPr>
            <w:rFonts w:ascii="Arial" w:hAnsi="Arial" w:cs="Arial"/>
            <w:sz w:val="16"/>
            <w:szCs w:val="16"/>
          </w:rPr>
          <w:t>PRRIP FY201</w:t>
        </w:r>
        <w:r>
          <w:rPr>
            <w:rFonts w:ascii="Arial" w:hAnsi="Arial" w:cs="Arial"/>
            <w:sz w:val="16"/>
            <w:szCs w:val="16"/>
          </w:rPr>
          <w:t>9</w:t>
        </w:r>
        <w:r w:rsidRPr="00CE12FE">
          <w:rPr>
            <w:rFonts w:ascii="Arial" w:hAnsi="Arial" w:cs="Arial"/>
            <w:sz w:val="16"/>
            <w:szCs w:val="16"/>
          </w:rPr>
          <w:t xml:space="preserve"> Work Plan </w:t>
        </w:r>
        <w:r w:rsidRPr="00CE12FE">
          <w:rPr>
            <w:rFonts w:ascii="Arial" w:hAnsi="Arial" w:cs="Arial"/>
            <w:sz w:val="16"/>
            <w:szCs w:val="16"/>
          </w:rPr>
          <w:tab/>
        </w:r>
        <w:r w:rsidRPr="00CE12FE">
          <w:rPr>
            <w:rFonts w:ascii="Arial" w:hAnsi="Arial" w:cs="Arial"/>
            <w:sz w:val="16"/>
            <w:szCs w:val="16"/>
          </w:rPr>
          <w:tab/>
        </w:r>
        <w:r w:rsidRPr="00CE12FE">
          <w:rPr>
            <w:rFonts w:ascii="Arial" w:hAnsi="Arial" w:cs="Arial"/>
            <w:sz w:val="16"/>
            <w:szCs w:val="16"/>
          </w:rPr>
          <w:fldChar w:fldCharType="begin"/>
        </w:r>
        <w:r w:rsidRPr="00CE12FE">
          <w:rPr>
            <w:rFonts w:ascii="Arial" w:hAnsi="Arial" w:cs="Arial"/>
            <w:sz w:val="16"/>
            <w:szCs w:val="16"/>
          </w:rPr>
          <w:instrText xml:space="preserve"> PAGE   \* MERGEFORMAT </w:instrText>
        </w:r>
        <w:r w:rsidRPr="00CE12FE">
          <w:rPr>
            <w:rFonts w:ascii="Arial" w:hAnsi="Arial" w:cs="Arial"/>
            <w:sz w:val="16"/>
            <w:szCs w:val="16"/>
          </w:rPr>
          <w:fldChar w:fldCharType="separate"/>
        </w:r>
        <w:r w:rsidRPr="00992313">
          <w:rPr>
            <w:rFonts w:ascii="Arial" w:hAnsi="Arial" w:cs="Arial"/>
            <w:bCs/>
            <w:noProof/>
            <w:sz w:val="16"/>
            <w:szCs w:val="16"/>
          </w:rPr>
          <w:t>21</w:t>
        </w:r>
        <w:r w:rsidRPr="00CE12FE">
          <w:rPr>
            <w:rFonts w:ascii="Arial" w:hAnsi="Arial" w:cs="Arial"/>
            <w:bCs/>
            <w:noProof/>
            <w:sz w:val="16"/>
            <w:szCs w:val="16"/>
          </w:rPr>
          <w:fldChar w:fldCharType="end"/>
        </w:r>
        <w:r w:rsidRPr="00CE12FE">
          <w:rPr>
            <w:rFonts w:ascii="Arial" w:hAnsi="Arial" w:cs="Arial"/>
            <w:bCs/>
            <w:sz w:val="16"/>
            <w:szCs w:val="16"/>
          </w:rPr>
          <w:t xml:space="preserve"> | </w:t>
        </w:r>
        <w:r w:rsidRPr="00CE12FE">
          <w:rPr>
            <w:rFonts w:ascii="Arial" w:hAnsi="Arial" w:cs="Arial"/>
            <w:color w:val="7F7F7F" w:themeColor="background1" w:themeShade="7F"/>
            <w:spacing w:val="60"/>
            <w:sz w:val="16"/>
            <w:szCs w:val="16"/>
          </w:rPr>
          <w:t>Page</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7F3682" w14:textId="77777777" w:rsidR="00E35755" w:rsidRDefault="00E35755" w:rsidP="008B256F">
      <w:pPr>
        <w:spacing w:after="0" w:line="240" w:lineRule="auto"/>
      </w:pPr>
      <w:r>
        <w:separator/>
      </w:r>
    </w:p>
  </w:footnote>
  <w:footnote w:type="continuationSeparator" w:id="0">
    <w:p w14:paraId="5199E4FE" w14:textId="77777777" w:rsidR="00E35755" w:rsidRDefault="00E35755" w:rsidP="008B25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3D672E" w14:textId="527E04B2" w:rsidR="00E55921" w:rsidRDefault="00E55921" w:rsidP="002D3F29">
    <w:pPr>
      <w:pStyle w:val="Header"/>
      <w:rPr>
        <w:rFonts w:ascii="Arial" w:hAnsi="Arial" w:cs="Arial"/>
        <w:color w:val="000000" w:themeColor="text1"/>
        <w:sz w:val="16"/>
        <w:szCs w:val="16"/>
      </w:rPr>
    </w:pPr>
    <w:r w:rsidRPr="00D35785">
      <w:rPr>
        <w:rFonts w:ascii="Arial" w:hAnsi="Arial" w:cs="Arial"/>
        <w:noProof/>
        <w:color w:val="000000" w:themeColor="text1"/>
        <w:sz w:val="16"/>
        <w:szCs w:val="16"/>
      </w:rPr>
      <mc:AlternateContent>
        <mc:Choice Requires="wps">
          <w:drawing>
            <wp:anchor distT="0" distB="0" distL="114300" distR="114300" simplePos="0" relativeHeight="251659264" behindDoc="0" locked="0" layoutInCell="1" allowOverlap="1" wp14:anchorId="03C4D257" wp14:editId="30C60BE1">
              <wp:simplePos x="0" y="0"/>
              <wp:positionH relativeFrom="column">
                <wp:posOffset>0</wp:posOffset>
              </wp:positionH>
              <wp:positionV relativeFrom="paragraph">
                <wp:posOffset>440055</wp:posOffset>
              </wp:positionV>
              <wp:extent cx="2743200" cy="0"/>
              <wp:effectExtent l="0" t="0" r="19050" b="19050"/>
              <wp:wrapNone/>
              <wp:docPr id="2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026F355" id="_x0000_t32" coordsize="21600,21600" o:spt="32" o:oned="t" path="m,l21600,21600e" filled="f">
              <v:path arrowok="t" fillok="f" o:connecttype="none"/>
              <o:lock v:ext="edit" shapetype="t"/>
            </v:shapetype>
            <v:shape id="AutoShape 1" o:spid="_x0000_s1026" type="#_x0000_t32" style="position:absolute;margin-left:0;margin-top:34.65pt;width:3in;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" strokeweight="1pt"/>
          </w:pict>
        </mc:Fallback>
      </mc:AlternateContent>
    </w:r>
    <w:r w:rsidRPr="00D35785">
      <w:rPr>
        <w:rFonts w:ascii="Arial" w:hAnsi="Arial" w:cs="Arial"/>
        <w:noProof/>
        <w:color w:val="000000" w:themeColor="text1"/>
        <w:sz w:val="16"/>
        <w:szCs w:val="16"/>
      </w:rPr>
      <mc:AlternateContent>
        <mc:Choice Requires="wps">
          <w:drawing>
            <wp:anchor distT="0" distB="0" distL="114300" distR="114300" simplePos="0" relativeHeight="251660288" behindDoc="0" locked="0" layoutInCell="1" allowOverlap="1" wp14:anchorId="38C27A06" wp14:editId="17D0165E">
              <wp:simplePos x="0" y="0"/>
              <wp:positionH relativeFrom="column">
                <wp:posOffset>3200400</wp:posOffset>
              </wp:positionH>
              <wp:positionV relativeFrom="paragraph">
                <wp:posOffset>437515</wp:posOffset>
              </wp:positionV>
              <wp:extent cx="2743200" cy="0"/>
              <wp:effectExtent l="0" t="0" r="19050" b="19050"/>
              <wp:wrapNone/>
              <wp:docPr id="2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822FBD" id="AutoShape 2" o:spid="_x0000_s1026" type="#_x0000_t32" style="position:absolute;margin-left:252pt;margin-top:34.45pt;width:3in;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" strokeweight="1pt"/>
          </w:pict>
        </mc:Fallback>
      </mc:AlternateContent>
    </w:r>
    <w:r>
      <w:rPr>
        <w:rFonts w:ascii="Arial" w:hAnsi="Arial" w:cs="Arial"/>
        <w:color w:val="000000" w:themeColor="text1"/>
        <w:sz w:val="16"/>
        <w:szCs w:val="16"/>
      </w:rPr>
      <w:t>PRRIP – ED OFFICE DRAFT</w:t>
    </w:r>
    <w:r w:rsidRPr="00D35785">
      <w:rPr>
        <w:rFonts w:ascii="Arial" w:hAnsi="Arial" w:cs="Arial"/>
        <w:color w:val="000000" w:themeColor="text1"/>
        <w:sz w:val="16"/>
        <w:szCs w:val="16"/>
      </w:rPr>
      <w:tab/>
    </w:r>
    <w:r w:rsidRPr="00D35785">
      <w:rPr>
        <w:rFonts w:ascii="Arial" w:hAnsi="Arial" w:cs="Arial"/>
        <w:noProof/>
        <w:color w:val="000000" w:themeColor="text1"/>
        <w:sz w:val="16"/>
        <w:szCs w:val="16"/>
      </w:rPr>
      <w:drawing>
        <wp:inline distT="0" distB="0" distL="0" distR="0" wp14:anchorId="24F6D3FD" wp14:editId="2C2F6176">
          <wp:extent cx="431081" cy="64770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1081" cy="647700"/>
                  </a:xfrm>
                  <a:prstGeom prst="rect">
                    <a:avLst/>
                  </a:prstGeom>
                  <a:noFill/>
                  <a:ln>
                    <a:noFill/>
                  </a:ln>
                </pic:spPr>
              </pic:pic>
            </a:graphicData>
          </a:graphic>
        </wp:inline>
      </w:drawing>
    </w:r>
    <w:r w:rsidRPr="00D35785">
      <w:rPr>
        <w:rFonts w:ascii="Arial" w:hAnsi="Arial" w:cs="Arial"/>
        <w:color w:val="000000" w:themeColor="text1"/>
        <w:sz w:val="16"/>
        <w:szCs w:val="16"/>
      </w:rPr>
      <w:tab/>
    </w:r>
    <w:r w:rsidRPr="00190A08">
      <w:rPr>
        <w:rFonts w:ascii="Arial" w:hAnsi="Arial" w:cs="Arial"/>
        <w:color w:val="000000" w:themeColor="text1"/>
        <w:sz w:val="16"/>
        <w:szCs w:val="16"/>
      </w:rPr>
      <w:t>09/</w:t>
    </w:r>
    <w:r>
      <w:rPr>
        <w:rFonts w:ascii="Arial" w:hAnsi="Arial" w:cs="Arial"/>
        <w:color w:val="000000" w:themeColor="text1"/>
        <w:sz w:val="16"/>
        <w:szCs w:val="16"/>
      </w:rPr>
      <w:t>27</w:t>
    </w:r>
    <w:r w:rsidRPr="00190A08">
      <w:rPr>
        <w:rFonts w:ascii="Arial" w:hAnsi="Arial" w:cs="Arial"/>
        <w:color w:val="000000" w:themeColor="text1"/>
        <w:sz w:val="16"/>
        <w:szCs w:val="16"/>
      </w:rPr>
      <w:t>/2018</w:t>
    </w:r>
  </w:p>
  <w:p w14:paraId="79AC110C" w14:textId="77777777" w:rsidR="00E55921" w:rsidRPr="00835895" w:rsidRDefault="00E55921" w:rsidP="002D3F29">
    <w:pPr>
      <w:pStyle w:val="Header"/>
      <w:rPr>
        <w:rFonts w:ascii="Arial" w:hAnsi="Arial" w:cs="Arial"/>
        <w:color w:val="000000" w:themeColor="text1"/>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6777B"/>
    <w:multiLevelType w:val="hybridMultilevel"/>
    <w:tmpl w:val="FD98720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7C1107"/>
    <w:multiLevelType w:val="hybridMultilevel"/>
    <w:tmpl w:val="D5D029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1778C2"/>
    <w:multiLevelType w:val="hybridMultilevel"/>
    <w:tmpl w:val="081C62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5C75DFD"/>
    <w:multiLevelType w:val="hybridMultilevel"/>
    <w:tmpl w:val="081A0E62"/>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6384894"/>
    <w:multiLevelType w:val="hybridMultilevel"/>
    <w:tmpl w:val="10501388"/>
    <w:lvl w:ilvl="0" w:tplc="04090011">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D44BE4"/>
    <w:multiLevelType w:val="hybridMultilevel"/>
    <w:tmpl w:val="4B00D60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FA8569E"/>
    <w:multiLevelType w:val="hybridMultilevel"/>
    <w:tmpl w:val="64AC91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28A70F2"/>
    <w:multiLevelType w:val="hybridMultilevel"/>
    <w:tmpl w:val="BA48F4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6493660"/>
    <w:multiLevelType w:val="hybridMultilevel"/>
    <w:tmpl w:val="EFB81C6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7F9589E"/>
    <w:multiLevelType w:val="hybridMultilevel"/>
    <w:tmpl w:val="FC249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3403DE"/>
    <w:multiLevelType w:val="hybridMultilevel"/>
    <w:tmpl w:val="308E0FD8"/>
    <w:lvl w:ilvl="0" w:tplc="18167496">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D84DA2"/>
    <w:multiLevelType w:val="hybridMultilevel"/>
    <w:tmpl w:val="E644763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5707D99"/>
    <w:multiLevelType w:val="hybridMultilevel"/>
    <w:tmpl w:val="6AEA09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71924F9"/>
    <w:multiLevelType w:val="hybridMultilevel"/>
    <w:tmpl w:val="1660A0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75B1660"/>
    <w:multiLevelType w:val="hybridMultilevel"/>
    <w:tmpl w:val="1668F4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B8140FF"/>
    <w:multiLevelType w:val="hybridMultilevel"/>
    <w:tmpl w:val="6ECE3F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BC55204"/>
    <w:multiLevelType w:val="hybridMultilevel"/>
    <w:tmpl w:val="3AC2A0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0CB1757"/>
    <w:multiLevelType w:val="hybridMultilevel"/>
    <w:tmpl w:val="45DEE2B6"/>
    <w:lvl w:ilvl="0" w:tplc="BF28D56E">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124AB7"/>
    <w:multiLevelType w:val="hybridMultilevel"/>
    <w:tmpl w:val="134A6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B37851"/>
    <w:multiLevelType w:val="hybridMultilevel"/>
    <w:tmpl w:val="05FC14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04B4AE1"/>
    <w:multiLevelType w:val="hybridMultilevel"/>
    <w:tmpl w:val="31922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C218BE"/>
    <w:multiLevelType w:val="hybridMultilevel"/>
    <w:tmpl w:val="4EB04FC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5C44651"/>
    <w:multiLevelType w:val="hybridMultilevel"/>
    <w:tmpl w:val="C632F782"/>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6EF730A"/>
    <w:multiLevelType w:val="hybridMultilevel"/>
    <w:tmpl w:val="0E6C89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C1163C9"/>
    <w:multiLevelType w:val="hybridMultilevel"/>
    <w:tmpl w:val="AF389D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E01373F"/>
    <w:multiLevelType w:val="hybridMultilevel"/>
    <w:tmpl w:val="47AA9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E1F4963"/>
    <w:multiLevelType w:val="hybridMultilevel"/>
    <w:tmpl w:val="52BEDB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EB77F3C"/>
    <w:multiLevelType w:val="hybridMultilevel"/>
    <w:tmpl w:val="FF74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5530D00"/>
    <w:multiLevelType w:val="hybridMultilevel"/>
    <w:tmpl w:val="7F9C07CC"/>
    <w:lvl w:ilvl="0" w:tplc="1009000F">
      <w:start w:val="1"/>
      <w:numFmt w:val="decimal"/>
      <w:lvlText w:val="%1."/>
      <w:lvlJc w:val="left"/>
      <w:pPr>
        <w:ind w:left="434" w:hanging="360"/>
      </w:pPr>
      <w:rPr>
        <w:rFonts w:hint="default"/>
      </w:rPr>
    </w:lvl>
    <w:lvl w:ilvl="1" w:tplc="10090019" w:tentative="1">
      <w:start w:val="1"/>
      <w:numFmt w:val="lowerLetter"/>
      <w:lvlText w:val="%2."/>
      <w:lvlJc w:val="left"/>
      <w:pPr>
        <w:ind w:left="1154" w:hanging="360"/>
      </w:pPr>
    </w:lvl>
    <w:lvl w:ilvl="2" w:tplc="1009001B" w:tentative="1">
      <w:start w:val="1"/>
      <w:numFmt w:val="lowerRoman"/>
      <w:lvlText w:val="%3."/>
      <w:lvlJc w:val="right"/>
      <w:pPr>
        <w:ind w:left="1874" w:hanging="180"/>
      </w:pPr>
    </w:lvl>
    <w:lvl w:ilvl="3" w:tplc="1009000F" w:tentative="1">
      <w:start w:val="1"/>
      <w:numFmt w:val="decimal"/>
      <w:lvlText w:val="%4."/>
      <w:lvlJc w:val="left"/>
      <w:pPr>
        <w:ind w:left="2594" w:hanging="360"/>
      </w:pPr>
    </w:lvl>
    <w:lvl w:ilvl="4" w:tplc="10090019" w:tentative="1">
      <w:start w:val="1"/>
      <w:numFmt w:val="lowerLetter"/>
      <w:lvlText w:val="%5."/>
      <w:lvlJc w:val="left"/>
      <w:pPr>
        <w:ind w:left="3314" w:hanging="360"/>
      </w:pPr>
    </w:lvl>
    <w:lvl w:ilvl="5" w:tplc="1009001B" w:tentative="1">
      <w:start w:val="1"/>
      <w:numFmt w:val="lowerRoman"/>
      <w:lvlText w:val="%6."/>
      <w:lvlJc w:val="right"/>
      <w:pPr>
        <w:ind w:left="4034" w:hanging="180"/>
      </w:pPr>
    </w:lvl>
    <w:lvl w:ilvl="6" w:tplc="1009000F" w:tentative="1">
      <w:start w:val="1"/>
      <w:numFmt w:val="decimal"/>
      <w:lvlText w:val="%7."/>
      <w:lvlJc w:val="left"/>
      <w:pPr>
        <w:ind w:left="4754" w:hanging="360"/>
      </w:pPr>
    </w:lvl>
    <w:lvl w:ilvl="7" w:tplc="10090019" w:tentative="1">
      <w:start w:val="1"/>
      <w:numFmt w:val="lowerLetter"/>
      <w:lvlText w:val="%8."/>
      <w:lvlJc w:val="left"/>
      <w:pPr>
        <w:ind w:left="5474" w:hanging="360"/>
      </w:pPr>
    </w:lvl>
    <w:lvl w:ilvl="8" w:tplc="1009001B" w:tentative="1">
      <w:start w:val="1"/>
      <w:numFmt w:val="lowerRoman"/>
      <w:lvlText w:val="%9."/>
      <w:lvlJc w:val="right"/>
      <w:pPr>
        <w:ind w:left="6194" w:hanging="180"/>
      </w:pPr>
    </w:lvl>
  </w:abstractNum>
  <w:abstractNum w:abstractNumId="29" w15:restartNumberingAfterBreak="0">
    <w:nsid w:val="59140FB8"/>
    <w:multiLevelType w:val="hybridMultilevel"/>
    <w:tmpl w:val="69C646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016064D"/>
    <w:multiLevelType w:val="multilevel"/>
    <w:tmpl w:val="55F644BC"/>
    <w:lvl w:ilvl="0">
      <w:start w:val="1"/>
      <w:numFmt w:val="bullet"/>
      <w:pStyle w:val="ListBullet"/>
      <w:lvlText w:val="&gt;"/>
      <w:lvlJc w:val="left"/>
      <w:pPr>
        <w:tabs>
          <w:tab w:val="num" w:pos="284"/>
        </w:tabs>
        <w:ind w:left="284" w:hanging="284"/>
      </w:pPr>
      <w:rPr>
        <w:rFonts w:ascii="Helvetica" w:hAnsi="Helvetica" w:hint="default"/>
        <w:b w:val="0"/>
        <w:i w:val="0"/>
        <w:color w:val="auto"/>
        <w:sz w:val="20"/>
      </w:rPr>
    </w:lvl>
    <w:lvl w:ilvl="1">
      <w:start w:val="1"/>
      <w:numFmt w:val="bullet"/>
      <w:pStyle w:val="ListBullet2"/>
      <w:lvlText w:val="-"/>
      <w:lvlJc w:val="left"/>
      <w:pPr>
        <w:tabs>
          <w:tab w:val="num" w:pos="567"/>
        </w:tabs>
        <w:ind w:left="567" w:hanging="283"/>
      </w:pPr>
      <w:rPr>
        <w:rFonts w:ascii="Courier" w:hAnsi="Courier" w:hint="default"/>
        <w:color w:val="auto"/>
        <w:sz w:val="20"/>
      </w:rPr>
    </w:lvl>
    <w:lvl w:ilvl="2">
      <w:start w:val="1"/>
      <w:numFmt w:val="bullet"/>
      <w:pStyle w:val="ListBullet3"/>
      <w:lvlText w:val="&gt;"/>
      <w:lvlJc w:val="left"/>
      <w:pPr>
        <w:tabs>
          <w:tab w:val="num" w:pos="851"/>
        </w:tabs>
        <w:ind w:left="851" w:hanging="284"/>
      </w:pPr>
      <w:rPr>
        <w:rFonts w:ascii="Arial" w:hAnsi="Arial" w:hint="default"/>
        <w:color w:val="auto"/>
        <w:sz w:val="20"/>
      </w:rPr>
    </w:lvl>
    <w:lvl w:ilvl="3">
      <w:start w:val="1"/>
      <w:numFmt w:val="bullet"/>
      <w:pStyle w:val="ListBullet4"/>
      <w:lvlText w:val="-"/>
      <w:lvlJc w:val="left"/>
      <w:pPr>
        <w:tabs>
          <w:tab w:val="num" w:pos="1134"/>
        </w:tabs>
        <w:ind w:left="1134" w:hanging="283"/>
      </w:pPr>
      <w:rPr>
        <w:rFonts w:ascii="Courier" w:hAnsi="Courier" w:cs="Times New Roman" w:hint="default"/>
        <w:color w:val="auto"/>
        <w:sz w:val="20"/>
      </w:rPr>
    </w:lvl>
    <w:lvl w:ilvl="4">
      <w:start w:val="1"/>
      <w:numFmt w:val="none"/>
      <w:suff w:val="nothing"/>
      <w:lvlText w:val=""/>
      <w:lvlJc w:val="left"/>
      <w:pPr>
        <w:ind w:left="1418" w:hanging="1418"/>
      </w:pPr>
      <w:rPr>
        <w:rFonts w:cs="Times New Roman" w:hint="default"/>
        <w:color w:val="auto"/>
        <w:sz w:val="20"/>
      </w:rPr>
    </w:lvl>
    <w:lvl w:ilvl="5">
      <w:start w:val="1"/>
      <w:numFmt w:val="none"/>
      <w:suff w:val="nothing"/>
      <w:lvlText w:val=""/>
      <w:lvlJc w:val="left"/>
      <w:pPr>
        <w:ind w:left="0" w:firstLine="0"/>
      </w:pPr>
      <w:rPr>
        <w:rFonts w:cs="Times New Roman" w:hint="default"/>
        <w:color w:val="000000"/>
        <w:sz w:val="20"/>
      </w:rPr>
    </w:lvl>
    <w:lvl w:ilvl="6">
      <w:start w:val="1"/>
      <w:numFmt w:val="none"/>
      <w:suff w:val="nothing"/>
      <w:lvlText w:val=""/>
      <w:lvlJc w:val="left"/>
      <w:pPr>
        <w:ind w:left="0" w:firstLine="0"/>
      </w:pPr>
      <w:rPr>
        <w:rFonts w:cs="Times New Roman" w:hint="default"/>
        <w:color w:val="auto"/>
        <w:sz w:val="20"/>
      </w:rPr>
    </w:lvl>
    <w:lvl w:ilvl="7">
      <w:start w:val="1"/>
      <w:numFmt w:val="none"/>
      <w:suff w:val="nothing"/>
      <w:lvlText w:val=""/>
      <w:lvlJc w:val="left"/>
      <w:pPr>
        <w:ind w:left="0" w:firstLine="0"/>
      </w:pPr>
      <w:rPr>
        <w:rFonts w:cs="Times New Roman" w:hint="default"/>
        <w:color w:val="000000"/>
        <w:sz w:val="20"/>
      </w:rPr>
    </w:lvl>
    <w:lvl w:ilvl="8">
      <w:start w:val="1"/>
      <w:numFmt w:val="none"/>
      <w:suff w:val="nothing"/>
      <w:lvlText w:val="%9"/>
      <w:lvlJc w:val="left"/>
      <w:pPr>
        <w:ind w:left="0" w:firstLine="0"/>
      </w:pPr>
      <w:rPr>
        <w:rFonts w:cs="Times New Roman" w:hint="default"/>
      </w:rPr>
    </w:lvl>
  </w:abstractNum>
  <w:abstractNum w:abstractNumId="31" w15:restartNumberingAfterBreak="0">
    <w:nsid w:val="60322BF3"/>
    <w:multiLevelType w:val="hybridMultilevel"/>
    <w:tmpl w:val="728A96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4CF3529"/>
    <w:multiLevelType w:val="hybridMultilevel"/>
    <w:tmpl w:val="FA3A4D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5217A0F"/>
    <w:multiLevelType w:val="hybridMultilevel"/>
    <w:tmpl w:val="BFC202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99C4DE4"/>
    <w:multiLevelType w:val="hybridMultilevel"/>
    <w:tmpl w:val="5762E45E"/>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360" w:hanging="360"/>
      </w:pPr>
      <w:rPr>
        <w:rFonts w:ascii="Symbol" w:hAnsi="Symbol"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35" w15:restartNumberingAfterBreak="0">
    <w:nsid w:val="69BD4701"/>
    <w:multiLevelType w:val="hybridMultilevel"/>
    <w:tmpl w:val="63DEC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9D60D4B"/>
    <w:multiLevelType w:val="hybridMultilevel"/>
    <w:tmpl w:val="3D068150"/>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hAnsi="Courier New" w:cs="Courier New" w:hint="default"/>
      </w:rPr>
    </w:lvl>
    <w:lvl w:ilvl="5" w:tplc="04090005">
      <w:start w:val="1"/>
      <w:numFmt w:val="bullet"/>
      <w:lvlText w:val=""/>
      <w:lvlJc w:val="left"/>
      <w:pPr>
        <w:ind w:left="4380" w:hanging="360"/>
      </w:pPr>
      <w:rPr>
        <w:rFonts w:ascii="Wingdings" w:hAnsi="Wingdings" w:hint="default"/>
      </w:rPr>
    </w:lvl>
    <w:lvl w:ilvl="6" w:tplc="04090001">
      <w:start w:val="1"/>
      <w:numFmt w:val="bullet"/>
      <w:lvlText w:val=""/>
      <w:lvlJc w:val="left"/>
      <w:pPr>
        <w:ind w:left="5100" w:hanging="360"/>
      </w:pPr>
      <w:rPr>
        <w:rFonts w:ascii="Symbol" w:hAnsi="Symbol" w:hint="default"/>
      </w:rPr>
    </w:lvl>
    <w:lvl w:ilvl="7" w:tplc="04090003">
      <w:start w:val="1"/>
      <w:numFmt w:val="bullet"/>
      <w:lvlText w:val="o"/>
      <w:lvlJc w:val="left"/>
      <w:pPr>
        <w:ind w:left="5820" w:hanging="360"/>
      </w:pPr>
      <w:rPr>
        <w:rFonts w:ascii="Courier New" w:hAnsi="Courier New" w:cs="Courier New" w:hint="default"/>
      </w:rPr>
    </w:lvl>
    <w:lvl w:ilvl="8" w:tplc="04090005">
      <w:start w:val="1"/>
      <w:numFmt w:val="bullet"/>
      <w:lvlText w:val=""/>
      <w:lvlJc w:val="left"/>
      <w:pPr>
        <w:ind w:left="6540" w:hanging="360"/>
      </w:pPr>
      <w:rPr>
        <w:rFonts w:ascii="Wingdings" w:hAnsi="Wingdings" w:hint="default"/>
      </w:rPr>
    </w:lvl>
  </w:abstractNum>
  <w:abstractNum w:abstractNumId="37" w15:restartNumberingAfterBreak="0">
    <w:nsid w:val="6CBC27F9"/>
    <w:multiLevelType w:val="hybridMultilevel"/>
    <w:tmpl w:val="2AEADC52"/>
    <w:lvl w:ilvl="0" w:tplc="CF6A93F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E214111"/>
    <w:multiLevelType w:val="hybridMultilevel"/>
    <w:tmpl w:val="87B23B7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11F1081"/>
    <w:multiLevelType w:val="hybridMultilevel"/>
    <w:tmpl w:val="8ED8921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0" w15:restartNumberingAfterBreak="0">
    <w:nsid w:val="77E60582"/>
    <w:multiLevelType w:val="hybridMultilevel"/>
    <w:tmpl w:val="B224B1A0"/>
    <w:lvl w:ilvl="0" w:tplc="E6247512">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F85540"/>
    <w:multiLevelType w:val="hybridMultilevel"/>
    <w:tmpl w:val="1026D03C"/>
    <w:lvl w:ilvl="0" w:tplc="A7305BE0">
      <w:numFmt w:val="bullet"/>
      <w:lvlText w:val="-"/>
      <w:lvlJc w:val="left"/>
      <w:pPr>
        <w:ind w:left="720" w:hanging="360"/>
      </w:pPr>
      <w:rPr>
        <w:rFonts w:ascii="Calibri" w:eastAsiaTheme="minorHAnsi" w:hAnsi="Calibri" w:cstheme="minorBidi"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2" w15:restartNumberingAfterBreak="0">
    <w:nsid w:val="7B37486F"/>
    <w:multiLevelType w:val="hybridMultilevel"/>
    <w:tmpl w:val="2B5A6B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E8B6C7E"/>
    <w:multiLevelType w:val="hybridMultilevel"/>
    <w:tmpl w:val="2C7E43C4"/>
    <w:lvl w:ilvl="0" w:tplc="2B54BCCA">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34"/>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num>
  <w:num w:numId="6">
    <w:abstractNumId w:val="5"/>
  </w:num>
  <w:num w:numId="7">
    <w:abstractNumId w:val="15"/>
  </w:num>
  <w:num w:numId="8">
    <w:abstractNumId w:val="35"/>
  </w:num>
  <w:num w:numId="9">
    <w:abstractNumId w:val="16"/>
  </w:num>
  <w:num w:numId="10">
    <w:abstractNumId w:val="17"/>
  </w:num>
  <w:num w:numId="11">
    <w:abstractNumId w:val="10"/>
  </w:num>
  <w:num w:numId="12">
    <w:abstractNumId w:val="2"/>
  </w:num>
  <w:num w:numId="13">
    <w:abstractNumId w:val="40"/>
  </w:num>
  <w:num w:numId="14">
    <w:abstractNumId w:val="42"/>
  </w:num>
  <w:num w:numId="15">
    <w:abstractNumId w:val="20"/>
  </w:num>
  <w:num w:numId="16">
    <w:abstractNumId w:val="1"/>
  </w:num>
  <w:num w:numId="17">
    <w:abstractNumId w:val="21"/>
  </w:num>
  <w:num w:numId="18">
    <w:abstractNumId w:val="38"/>
  </w:num>
  <w:num w:numId="19">
    <w:abstractNumId w:val="4"/>
  </w:num>
  <w:num w:numId="20">
    <w:abstractNumId w:val="31"/>
  </w:num>
  <w:num w:numId="21">
    <w:abstractNumId w:val="30"/>
  </w:num>
  <w:num w:numId="22">
    <w:abstractNumId w:val="24"/>
  </w:num>
  <w:num w:numId="23">
    <w:abstractNumId w:val="39"/>
  </w:num>
  <w:num w:numId="24">
    <w:abstractNumId w:val="8"/>
  </w:num>
  <w:num w:numId="25">
    <w:abstractNumId w:val="23"/>
  </w:num>
  <w:num w:numId="26">
    <w:abstractNumId w:val="14"/>
  </w:num>
  <w:num w:numId="27">
    <w:abstractNumId w:val="33"/>
  </w:num>
  <w:num w:numId="28">
    <w:abstractNumId w:val="6"/>
  </w:num>
  <w:num w:numId="29">
    <w:abstractNumId w:val="32"/>
  </w:num>
  <w:num w:numId="30">
    <w:abstractNumId w:val="36"/>
  </w:num>
  <w:num w:numId="31">
    <w:abstractNumId w:val="0"/>
  </w:num>
  <w:num w:numId="32">
    <w:abstractNumId w:val="25"/>
  </w:num>
  <w:num w:numId="33">
    <w:abstractNumId w:val="12"/>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num>
  <w:num w:numId="37">
    <w:abstractNumId w:val="36"/>
  </w:num>
  <w:num w:numId="38">
    <w:abstractNumId w:val="0"/>
  </w:num>
  <w:num w:numId="39">
    <w:abstractNumId w:val="13"/>
  </w:num>
  <w:num w:numId="40">
    <w:abstractNumId w:val="3"/>
  </w:num>
  <w:num w:numId="41">
    <w:abstractNumId w:val="19"/>
  </w:num>
  <w:num w:numId="42">
    <w:abstractNumId w:val="29"/>
  </w:num>
  <w:num w:numId="43">
    <w:abstractNumId w:val="7"/>
  </w:num>
  <w:num w:numId="44">
    <w:abstractNumId w:val="43"/>
  </w:num>
  <w:num w:numId="45">
    <w:abstractNumId w:val="27"/>
  </w:num>
  <w:num w:numId="46">
    <w:abstractNumId w:val="41"/>
  </w:num>
  <w:num w:numId="47">
    <w:abstractNumId w:val="28"/>
  </w:num>
  <w:num w:numId="48">
    <w:abstractNumId w:val="18"/>
  </w:num>
  <w:num w:numId="49">
    <w:abstractNumId w:val="9"/>
  </w:num>
  <w:numIdMacAtCleanup w:val="3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eth Turner">
    <w15:presenceInfo w15:providerId="AD" w15:userId="S-1-5-21-179639865-2807305196-4209113307-16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256F"/>
    <w:rsid w:val="00002074"/>
    <w:rsid w:val="0000329A"/>
    <w:rsid w:val="00003370"/>
    <w:rsid w:val="00003789"/>
    <w:rsid w:val="0000503F"/>
    <w:rsid w:val="00005310"/>
    <w:rsid w:val="000059DF"/>
    <w:rsid w:val="000079A0"/>
    <w:rsid w:val="00007F1A"/>
    <w:rsid w:val="000104FE"/>
    <w:rsid w:val="00011559"/>
    <w:rsid w:val="0001255D"/>
    <w:rsid w:val="00013135"/>
    <w:rsid w:val="00013388"/>
    <w:rsid w:val="000155CB"/>
    <w:rsid w:val="0001592D"/>
    <w:rsid w:val="0001619A"/>
    <w:rsid w:val="000161E7"/>
    <w:rsid w:val="000168BD"/>
    <w:rsid w:val="00017474"/>
    <w:rsid w:val="000202AF"/>
    <w:rsid w:val="00021881"/>
    <w:rsid w:val="00021947"/>
    <w:rsid w:val="0002226D"/>
    <w:rsid w:val="0002233A"/>
    <w:rsid w:val="00022B17"/>
    <w:rsid w:val="00022C9B"/>
    <w:rsid w:val="00022EBC"/>
    <w:rsid w:val="00022EEF"/>
    <w:rsid w:val="00023858"/>
    <w:rsid w:val="00024413"/>
    <w:rsid w:val="000253E8"/>
    <w:rsid w:val="00025AF6"/>
    <w:rsid w:val="00025F84"/>
    <w:rsid w:val="0002629F"/>
    <w:rsid w:val="000263BD"/>
    <w:rsid w:val="000271B4"/>
    <w:rsid w:val="00030137"/>
    <w:rsid w:val="00030D82"/>
    <w:rsid w:val="00030F3D"/>
    <w:rsid w:val="0003188A"/>
    <w:rsid w:val="00032104"/>
    <w:rsid w:val="000325CC"/>
    <w:rsid w:val="00032CCC"/>
    <w:rsid w:val="000344BF"/>
    <w:rsid w:val="00034CC9"/>
    <w:rsid w:val="00035ECD"/>
    <w:rsid w:val="00040DC7"/>
    <w:rsid w:val="0004274B"/>
    <w:rsid w:val="00042F48"/>
    <w:rsid w:val="00043314"/>
    <w:rsid w:val="00043CB1"/>
    <w:rsid w:val="00043E80"/>
    <w:rsid w:val="00043E9E"/>
    <w:rsid w:val="00044103"/>
    <w:rsid w:val="00045101"/>
    <w:rsid w:val="00045C3B"/>
    <w:rsid w:val="000470EC"/>
    <w:rsid w:val="00047A97"/>
    <w:rsid w:val="00047F4B"/>
    <w:rsid w:val="000505E6"/>
    <w:rsid w:val="00050B12"/>
    <w:rsid w:val="00050BF2"/>
    <w:rsid w:val="0005194C"/>
    <w:rsid w:val="00051A7C"/>
    <w:rsid w:val="00051BC6"/>
    <w:rsid w:val="00052725"/>
    <w:rsid w:val="000531EF"/>
    <w:rsid w:val="00054401"/>
    <w:rsid w:val="00054479"/>
    <w:rsid w:val="000545DF"/>
    <w:rsid w:val="000554D3"/>
    <w:rsid w:val="000574FA"/>
    <w:rsid w:val="000579BB"/>
    <w:rsid w:val="00060CBA"/>
    <w:rsid w:val="00065027"/>
    <w:rsid w:val="000650CE"/>
    <w:rsid w:val="00065542"/>
    <w:rsid w:val="000662E3"/>
    <w:rsid w:val="000671DD"/>
    <w:rsid w:val="00067380"/>
    <w:rsid w:val="00067656"/>
    <w:rsid w:val="00067C93"/>
    <w:rsid w:val="000704FC"/>
    <w:rsid w:val="000736DD"/>
    <w:rsid w:val="00075EA7"/>
    <w:rsid w:val="000764FF"/>
    <w:rsid w:val="000771E4"/>
    <w:rsid w:val="00077338"/>
    <w:rsid w:val="00077ADC"/>
    <w:rsid w:val="000801D1"/>
    <w:rsid w:val="00080840"/>
    <w:rsid w:val="00080927"/>
    <w:rsid w:val="00081705"/>
    <w:rsid w:val="00081DC9"/>
    <w:rsid w:val="00081EB4"/>
    <w:rsid w:val="000821E1"/>
    <w:rsid w:val="000823F4"/>
    <w:rsid w:val="000825B1"/>
    <w:rsid w:val="000827A2"/>
    <w:rsid w:val="00085CA8"/>
    <w:rsid w:val="00086D74"/>
    <w:rsid w:val="000873BF"/>
    <w:rsid w:val="00087D30"/>
    <w:rsid w:val="000907CC"/>
    <w:rsid w:val="00090926"/>
    <w:rsid w:val="00090CED"/>
    <w:rsid w:val="00091CCE"/>
    <w:rsid w:val="00092E00"/>
    <w:rsid w:val="000934BE"/>
    <w:rsid w:val="00093B93"/>
    <w:rsid w:val="00094016"/>
    <w:rsid w:val="000949DF"/>
    <w:rsid w:val="00094E94"/>
    <w:rsid w:val="00096CD7"/>
    <w:rsid w:val="0009728C"/>
    <w:rsid w:val="00097E2F"/>
    <w:rsid w:val="000A0D04"/>
    <w:rsid w:val="000A2317"/>
    <w:rsid w:val="000A2749"/>
    <w:rsid w:val="000A3BD5"/>
    <w:rsid w:val="000A68C0"/>
    <w:rsid w:val="000B0177"/>
    <w:rsid w:val="000B0B96"/>
    <w:rsid w:val="000B2354"/>
    <w:rsid w:val="000B27AD"/>
    <w:rsid w:val="000B382F"/>
    <w:rsid w:val="000B3BC8"/>
    <w:rsid w:val="000B4425"/>
    <w:rsid w:val="000B4D9F"/>
    <w:rsid w:val="000B507F"/>
    <w:rsid w:val="000B5116"/>
    <w:rsid w:val="000B5C01"/>
    <w:rsid w:val="000B6183"/>
    <w:rsid w:val="000B78F3"/>
    <w:rsid w:val="000B7E45"/>
    <w:rsid w:val="000C00F0"/>
    <w:rsid w:val="000C1D57"/>
    <w:rsid w:val="000C275D"/>
    <w:rsid w:val="000C2E98"/>
    <w:rsid w:val="000C3D04"/>
    <w:rsid w:val="000C4BA8"/>
    <w:rsid w:val="000C4BE7"/>
    <w:rsid w:val="000C57C0"/>
    <w:rsid w:val="000C5C65"/>
    <w:rsid w:val="000C7BA8"/>
    <w:rsid w:val="000D052F"/>
    <w:rsid w:val="000D088F"/>
    <w:rsid w:val="000D08CC"/>
    <w:rsid w:val="000D13CA"/>
    <w:rsid w:val="000D1479"/>
    <w:rsid w:val="000D1B7F"/>
    <w:rsid w:val="000D23F9"/>
    <w:rsid w:val="000D310E"/>
    <w:rsid w:val="000D47A3"/>
    <w:rsid w:val="000D4EB2"/>
    <w:rsid w:val="000D4EB5"/>
    <w:rsid w:val="000D57A1"/>
    <w:rsid w:val="000D60FF"/>
    <w:rsid w:val="000D67FF"/>
    <w:rsid w:val="000D6F99"/>
    <w:rsid w:val="000D76EE"/>
    <w:rsid w:val="000E0D7D"/>
    <w:rsid w:val="000E1EBF"/>
    <w:rsid w:val="000E1F3E"/>
    <w:rsid w:val="000E2511"/>
    <w:rsid w:val="000E2AB9"/>
    <w:rsid w:val="000E2D35"/>
    <w:rsid w:val="000E3F04"/>
    <w:rsid w:val="000E64CD"/>
    <w:rsid w:val="000E6761"/>
    <w:rsid w:val="000E6FA5"/>
    <w:rsid w:val="000E72E6"/>
    <w:rsid w:val="000E761E"/>
    <w:rsid w:val="000F0239"/>
    <w:rsid w:val="000F18E0"/>
    <w:rsid w:val="000F2391"/>
    <w:rsid w:val="000F2666"/>
    <w:rsid w:val="000F280D"/>
    <w:rsid w:val="000F29D9"/>
    <w:rsid w:val="000F2F5A"/>
    <w:rsid w:val="000F3B8D"/>
    <w:rsid w:val="000F3E02"/>
    <w:rsid w:val="000F4004"/>
    <w:rsid w:val="000F5A0A"/>
    <w:rsid w:val="000F5FEA"/>
    <w:rsid w:val="000F6177"/>
    <w:rsid w:val="000F6EC2"/>
    <w:rsid w:val="000F7527"/>
    <w:rsid w:val="00100267"/>
    <w:rsid w:val="00101C5E"/>
    <w:rsid w:val="00104688"/>
    <w:rsid w:val="001046C7"/>
    <w:rsid w:val="00105163"/>
    <w:rsid w:val="00106488"/>
    <w:rsid w:val="001065D9"/>
    <w:rsid w:val="00106A4B"/>
    <w:rsid w:val="00107C40"/>
    <w:rsid w:val="00110C46"/>
    <w:rsid w:val="00112048"/>
    <w:rsid w:val="001122B6"/>
    <w:rsid w:val="0011572C"/>
    <w:rsid w:val="001169D5"/>
    <w:rsid w:val="00116E32"/>
    <w:rsid w:val="00117426"/>
    <w:rsid w:val="00117D7F"/>
    <w:rsid w:val="00117FEC"/>
    <w:rsid w:val="00120041"/>
    <w:rsid w:val="00120B9A"/>
    <w:rsid w:val="001211EC"/>
    <w:rsid w:val="001216A8"/>
    <w:rsid w:val="00122950"/>
    <w:rsid w:val="001237ED"/>
    <w:rsid w:val="00124551"/>
    <w:rsid w:val="00124BA6"/>
    <w:rsid w:val="00127E09"/>
    <w:rsid w:val="00127FBB"/>
    <w:rsid w:val="0013038C"/>
    <w:rsid w:val="001305D1"/>
    <w:rsid w:val="001314F7"/>
    <w:rsid w:val="00131653"/>
    <w:rsid w:val="00131B15"/>
    <w:rsid w:val="00131B1A"/>
    <w:rsid w:val="00131B29"/>
    <w:rsid w:val="001321C3"/>
    <w:rsid w:val="00133118"/>
    <w:rsid w:val="00133753"/>
    <w:rsid w:val="00134125"/>
    <w:rsid w:val="0013607C"/>
    <w:rsid w:val="001368E9"/>
    <w:rsid w:val="00136945"/>
    <w:rsid w:val="00136EE2"/>
    <w:rsid w:val="001379EA"/>
    <w:rsid w:val="001402BA"/>
    <w:rsid w:val="00140AD8"/>
    <w:rsid w:val="00140B01"/>
    <w:rsid w:val="00140B7B"/>
    <w:rsid w:val="00141C90"/>
    <w:rsid w:val="00141FA4"/>
    <w:rsid w:val="00142F5B"/>
    <w:rsid w:val="00143371"/>
    <w:rsid w:val="00144625"/>
    <w:rsid w:val="00144A25"/>
    <w:rsid w:val="00144A84"/>
    <w:rsid w:val="00144E5D"/>
    <w:rsid w:val="00144EBB"/>
    <w:rsid w:val="00145A98"/>
    <w:rsid w:val="001471CF"/>
    <w:rsid w:val="00147CEF"/>
    <w:rsid w:val="00150B54"/>
    <w:rsid w:val="00150D67"/>
    <w:rsid w:val="0015223C"/>
    <w:rsid w:val="0015357E"/>
    <w:rsid w:val="00154226"/>
    <w:rsid w:val="00154728"/>
    <w:rsid w:val="0015479E"/>
    <w:rsid w:val="0015731F"/>
    <w:rsid w:val="001574ED"/>
    <w:rsid w:val="001576EC"/>
    <w:rsid w:val="00157CC2"/>
    <w:rsid w:val="00161758"/>
    <w:rsid w:val="001627F9"/>
    <w:rsid w:val="0016315A"/>
    <w:rsid w:val="001653A0"/>
    <w:rsid w:val="00167B19"/>
    <w:rsid w:val="00170CF9"/>
    <w:rsid w:val="00171493"/>
    <w:rsid w:val="00172C92"/>
    <w:rsid w:val="00174719"/>
    <w:rsid w:val="001748E3"/>
    <w:rsid w:val="00176028"/>
    <w:rsid w:val="00176226"/>
    <w:rsid w:val="0018165F"/>
    <w:rsid w:val="00182271"/>
    <w:rsid w:val="0018321A"/>
    <w:rsid w:val="001837F7"/>
    <w:rsid w:val="00183F6C"/>
    <w:rsid w:val="001841D7"/>
    <w:rsid w:val="0018486A"/>
    <w:rsid w:val="00184C79"/>
    <w:rsid w:val="00185EFF"/>
    <w:rsid w:val="00186572"/>
    <w:rsid w:val="00187015"/>
    <w:rsid w:val="001903EB"/>
    <w:rsid w:val="00190A08"/>
    <w:rsid w:val="00192014"/>
    <w:rsid w:val="001922E7"/>
    <w:rsid w:val="001933CC"/>
    <w:rsid w:val="00193585"/>
    <w:rsid w:val="0019383A"/>
    <w:rsid w:val="00193852"/>
    <w:rsid w:val="00193A50"/>
    <w:rsid w:val="00194950"/>
    <w:rsid w:val="00195284"/>
    <w:rsid w:val="001960B6"/>
    <w:rsid w:val="00196283"/>
    <w:rsid w:val="00196E32"/>
    <w:rsid w:val="001973A2"/>
    <w:rsid w:val="001977C8"/>
    <w:rsid w:val="001A1084"/>
    <w:rsid w:val="001A20CE"/>
    <w:rsid w:val="001A3154"/>
    <w:rsid w:val="001A3672"/>
    <w:rsid w:val="001A538F"/>
    <w:rsid w:val="001A5554"/>
    <w:rsid w:val="001A5A41"/>
    <w:rsid w:val="001A62A1"/>
    <w:rsid w:val="001A7474"/>
    <w:rsid w:val="001A774F"/>
    <w:rsid w:val="001A7834"/>
    <w:rsid w:val="001B0469"/>
    <w:rsid w:val="001B0610"/>
    <w:rsid w:val="001B08C6"/>
    <w:rsid w:val="001B16F0"/>
    <w:rsid w:val="001B1942"/>
    <w:rsid w:val="001B233E"/>
    <w:rsid w:val="001B4371"/>
    <w:rsid w:val="001B4857"/>
    <w:rsid w:val="001B4CE0"/>
    <w:rsid w:val="001B4EA1"/>
    <w:rsid w:val="001B51C0"/>
    <w:rsid w:val="001B5577"/>
    <w:rsid w:val="001B5DB6"/>
    <w:rsid w:val="001B6437"/>
    <w:rsid w:val="001B653E"/>
    <w:rsid w:val="001B723F"/>
    <w:rsid w:val="001C178C"/>
    <w:rsid w:val="001C2D2E"/>
    <w:rsid w:val="001C2D9C"/>
    <w:rsid w:val="001C38B6"/>
    <w:rsid w:val="001C38CE"/>
    <w:rsid w:val="001C4858"/>
    <w:rsid w:val="001C56AC"/>
    <w:rsid w:val="001C6B21"/>
    <w:rsid w:val="001D1031"/>
    <w:rsid w:val="001D1B18"/>
    <w:rsid w:val="001D1D8E"/>
    <w:rsid w:val="001D1E5E"/>
    <w:rsid w:val="001D1F04"/>
    <w:rsid w:val="001D3007"/>
    <w:rsid w:val="001D3343"/>
    <w:rsid w:val="001D485B"/>
    <w:rsid w:val="001D4875"/>
    <w:rsid w:val="001D53F4"/>
    <w:rsid w:val="001D655E"/>
    <w:rsid w:val="001D6A2E"/>
    <w:rsid w:val="001D7DD5"/>
    <w:rsid w:val="001E0AFB"/>
    <w:rsid w:val="001E1FA6"/>
    <w:rsid w:val="001E20CE"/>
    <w:rsid w:val="001E296C"/>
    <w:rsid w:val="001E377D"/>
    <w:rsid w:val="001E51B7"/>
    <w:rsid w:val="001E5210"/>
    <w:rsid w:val="001E5D23"/>
    <w:rsid w:val="001E5F4E"/>
    <w:rsid w:val="001E7F50"/>
    <w:rsid w:val="001F0FDC"/>
    <w:rsid w:val="001F1535"/>
    <w:rsid w:val="001F1AB5"/>
    <w:rsid w:val="001F20D6"/>
    <w:rsid w:val="001F212F"/>
    <w:rsid w:val="001F3065"/>
    <w:rsid w:val="001F3F23"/>
    <w:rsid w:val="001F567F"/>
    <w:rsid w:val="001F5867"/>
    <w:rsid w:val="001F6BEB"/>
    <w:rsid w:val="001F7064"/>
    <w:rsid w:val="001F7CA0"/>
    <w:rsid w:val="002005CE"/>
    <w:rsid w:val="00200919"/>
    <w:rsid w:val="00202570"/>
    <w:rsid w:val="00204185"/>
    <w:rsid w:val="002046FF"/>
    <w:rsid w:val="00204B3D"/>
    <w:rsid w:val="002073A2"/>
    <w:rsid w:val="00207BEC"/>
    <w:rsid w:val="00210790"/>
    <w:rsid w:val="00210B72"/>
    <w:rsid w:val="00211C70"/>
    <w:rsid w:val="002132F2"/>
    <w:rsid w:val="00214AFD"/>
    <w:rsid w:val="00214D5A"/>
    <w:rsid w:val="0021504C"/>
    <w:rsid w:val="00215052"/>
    <w:rsid w:val="002152EB"/>
    <w:rsid w:val="00215A78"/>
    <w:rsid w:val="0021661B"/>
    <w:rsid w:val="00216FFE"/>
    <w:rsid w:val="002174A7"/>
    <w:rsid w:val="00217A62"/>
    <w:rsid w:val="0022154A"/>
    <w:rsid w:val="002239C1"/>
    <w:rsid w:val="00224340"/>
    <w:rsid w:val="00225787"/>
    <w:rsid w:val="00227CC3"/>
    <w:rsid w:val="002300B8"/>
    <w:rsid w:val="00231348"/>
    <w:rsid w:val="00231C44"/>
    <w:rsid w:val="00231D59"/>
    <w:rsid w:val="00231E54"/>
    <w:rsid w:val="002321A5"/>
    <w:rsid w:val="00232291"/>
    <w:rsid w:val="00232409"/>
    <w:rsid w:val="00233CC7"/>
    <w:rsid w:val="002340CD"/>
    <w:rsid w:val="002342EB"/>
    <w:rsid w:val="00234501"/>
    <w:rsid w:val="00234F45"/>
    <w:rsid w:val="00235031"/>
    <w:rsid w:val="00235DD4"/>
    <w:rsid w:val="00236DB8"/>
    <w:rsid w:val="002404D5"/>
    <w:rsid w:val="00240947"/>
    <w:rsid w:val="00240C8A"/>
    <w:rsid w:val="00241BFC"/>
    <w:rsid w:val="00241C8B"/>
    <w:rsid w:val="002430E3"/>
    <w:rsid w:val="002460D1"/>
    <w:rsid w:val="002462B9"/>
    <w:rsid w:val="0024655D"/>
    <w:rsid w:val="00247B43"/>
    <w:rsid w:val="002504BC"/>
    <w:rsid w:val="00250B0E"/>
    <w:rsid w:val="00250D95"/>
    <w:rsid w:val="00251D03"/>
    <w:rsid w:val="00251FE7"/>
    <w:rsid w:val="00252D3D"/>
    <w:rsid w:val="00252FE2"/>
    <w:rsid w:val="0025345A"/>
    <w:rsid w:val="0025363C"/>
    <w:rsid w:val="002543B6"/>
    <w:rsid w:val="00254BA8"/>
    <w:rsid w:val="002551A6"/>
    <w:rsid w:val="00255514"/>
    <w:rsid w:val="00256220"/>
    <w:rsid w:val="0025740E"/>
    <w:rsid w:val="002575E7"/>
    <w:rsid w:val="0025786E"/>
    <w:rsid w:val="002600AA"/>
    <w:rsid w:val="00260B58"/>
    <w:rsid w:val="00261641"/>
    <w:rsid w:val="00262748"/>
    <w:rsid w:val="00262F2A"/>
    <w:rsid w:val="0026371C"/>
    <w:rsid w:val="00263764"/>
    <w:rsid w:val="002651F4"/>
    <w:rsid w:val="00265CC5"/>
    <w:rsid w:val="00266060"/>
    <w:rsid w:val="002663AA"/>
    <w:rsid w:val="0026666E"/>
    <w:rsid w:val="00266F4A"/>
    <w:rsid w:val="00267DD0"/>
    <w:rsid w:val="00272560"/>
    <w:rsid w:val="0027287C"/>
    <w:rsid w:val="002732AA"/>
    <w:rsid w:val="00274B55"/>
    <w:rsid w:val="002758C6"/>
    <w:rsid w:val="00276408"/>
    <w:rsid w:val="0027657E"/>
    <w:rsid w:val="00277BAE"/>
    <w:rsid w:val="00277F8D"/>
    <w:rsid w:val="0028065A"/>
    <w:rsid w:val="00280B2E"/>
    <w:rsid w:val="00283FDF"/>
    <w:rsid w:val="00285049"/>
    <w:rsid w:val="002859ED"/>
    <w:rsid w:val="00285AFF"/>
    <w:rsid w:val="00287536"/>
    <w:rsid w:val="002902CE"/>
    <w:rsid w:val="00290431"/>
    <w:rsid w:val="00290FC2"/>
    <w:rsid w:val="002921EA"/>
    <w:rsid w:val="00296BAE"/>
    <w:rsid w:val="002A1590"/>
    <w:rsid w:val="002A20EA"/>
    <w:rsid w:val="002A23DE"/>
    <w:rsid w:val="002A2A4C"/>
    <w:rsid w:val="002A47D3"/>
    <w:rsid w:val="002A5938"/>
    <w:rsid w:val="002A5C43"/>
    <w:rsid w:val="002A5F2C"/>
    <w:rsid w:val="002A6C4F"/>
    <w:rsid w:val="002A77D6"/>
    <w:rsid w:val="002B011F"/>
    <w:rsid w:val="002B11CE"/>
    <w:rsid w:val="002B122D"/>
    <w:rsid w:val="002B1B57"/>
    <w:rsid w:val="002B453B"/>
    <w:rsid w:val="002B4FF2"/>
    <w:rsid w:val="002B5B5D"/>
    <w:rsid w:val="002B6257"/>
    <w:rsid w:val="002B67D0"/>
    <w:rsid w:val="002B6992"/>
    <w:rsid w:val="002B6CA0"/>
    <w:rsid w:val="002B6D2D"/>
    <w:rsid w:val="002C0105"/>
    <w:rsid w:val="002C047A"/>
    <w:rsid w:val="002C0BD8"/>
    <w:rsid w:val="002C1EED"/>
    <w:rsid w:val="002C2B6B"/>
    <w:rsid w:val="002C3434"/>
    <w:rsid w:val="002C5F2D"/>
    <w:rsid w:val="002C74C5"/>
    <w:rsid w:val="002C7AE1"/>
    <w:rsid w:val="002C7B4B"/>
    <w:rsid w:val="002D0D11"/>
    <w:rsid w:val="002D1192"/>
    <w:rsid w:val="002D14D0"/>
    <w:rsid w:val="002D1508"/>
    <w:rsid w:val="002D1F8E"/>
    <w:rsid w:val="002D2048"/>
    <w:rsid w:val="002D238B"/>
    <w:rsid w:val="002D314D"/>
    <w:rsid w:val="002D3F29"/>
    <w:rsid w:val="002D44EC"/>
    <w:rsid w:val="002D4A4A"/>
    <w:rsid w:val="002D4B8E"/>
    <w:rsid w:val="002D5165"/>
    <w:rsid w:val="002D588B"/>
    <w:rsid w:val="002D63F0"/>
    <w:rsid w:val="002D69A6"/>
    <w:rsid w:val="002D71AE"/>
    <w:rsid w:val="002D7221"/>
    <w:rsid w:val="002D77D7"/>
    <w:rsid w:val="002E0C22"/>
    <w:rsid w:val="002E0E56"/>
    <w:rsid w:val="002E1360"/>
    <w:rsid w:val="002E18E1"/>
    <w:rsid w:val="002E3384"/>
    <w:rsid w:val="002E4BE5"/>
    <w:rsid w:val="002E61E7"/>
    <w:rsid w:val="002E780B"/>
    <w:rsid w:val="002E7FB4"/>
    <w:rsid w:val="002F0B8D"/>
    <w:rsid w:val="002F1961"/>
    <w:rsid w:val="002F1962"/>
    <w:rsid w:val="002F2490"/>
    <w:rsid w:val="002F33D8"/>
    <w:rsid w:val="002F3B11"/>
    <w:rsid w:val="002F3BAF"/>
    <w:rsid w:val="002F46FE"/>
    <w:rsid w:val="002F4AA7"/>
    <w:rsid w:val="002F5D66"/>
    <w:rsid w:val="002F60B7"/>
    <w:rsid w:val="002F739C"/>
    <w:rsid w:val="002F74D1"/>
    <w:rsid w:val="002F776F"/>
    <w:rsid w:val="002F7CCE"/>
    <w:rsid w:val="00301329"/>
    <w:rsid w:val="00302ACA"/>
    <w:rsid w:val="003032B0"/>
    <w:rsid w:val="00304879"/>
    <w:rsid w:val="0030649E"/>
    <w:rsid w:val="00306CF2"/>
    <w:rsid w:val="003105C9"/>
    <w:rsid w:val="00311F0B"/>
    <w:rsid w:val="0031286B"/>
    <w:rsid w:val="00312C1F"/>
    <w:rsid w:val="00314AF2"/>
    <w:rsid w:val="00315268"/>
    <w:rsid w:val="00315564"/>
    <w:rsid w:val="00315754"/>
    <w:rsid w:val="00315FF4"/>
    <w:rsid w:val="0031632C"/>
    <w:rsid w:val="0031658A"/>
    <w:rsid w:val="003166B6"/>
    <w:rsid w:val="00316B31"/>
    <w:rsid w:val="003173E3"/>
    <w:rsid w:val="00317BE7"/>
    <w:rsid w:val="003201F3"/>
    <w:rsid w:val="003218B4"/>
    <w:rsid w:val="00322B86"/>
    <w:rsid w:val="00322EFF"/>
    <w:rsid w:val="00323129"/>
    <w:rsid w:val="0032356B"/>
    <w:rsid w:val="00324368"/>
    <w:rsid w:val="003253BB"/>
    <w:rsid w:val="0032668A"/>
    <w:rsid w:val="00326890"/>
    <w:rsid w:val="00326916"/>
    <w:rsid w:val="00330217"/>
    <w:rsid w:val="00331F1A"/>
    <w:rsid w:val="00332515"/>
    <w:rsid w:val="00334066"/>
    <w:rsid w:val="003340D4"/>
    <w:rsid w:val="00334387"/>
    <w:rsid w:val="00335490"/>
    <w:rsid w:val="003359A6"/>
    <w:rsid w:val="0033736F"/>
    <w:rsid w:val="003374C4"/>
    <w:rsid w:val="00340AD2"/>
    <w:rsid w:val="00340EAE"/>
    <w:rsid w:val="003415D1"/>
    <w:rsid w:val="0034381B"/>
    <w:rsid w:val="00344869"/>
    <w:rsid w:val="00344FE1"/>
    <w:rsid w:val="00345BDF"/>
    <w:rsid w:val="003463F4"/>
    <w:rsid w:val="0034686F"/>
    <w:rsid w:val="0034715A"/>
    <w:rsid w:val="003472D2"/>
    <w:rsid w:val="00347369"/>
    <w:rsid w:val="00347438"/>
    <w:rsid w:val="00350751"/>
    <w:rsid w:val="00351643"/>
    <w:rsid w:val="00353E4E"/>
    <w:rsid w:val="00353E8F"/>
    <w:rsid w:val="00353FF2"/>
    <w:rsid w:val="00354709"/>
    <w:rsid w:val="00356345"/>
    <w:rsid w:val="0035668D"/>
    <w:rsid w:val="003602BC"/>
    <w:rsid w:val="00361375"/>
    <w:rsid w:val="003618C4"/>
    <w:rsid w:val="003620E1"/>
    <w:rsid w:val="003634DA"/>
    <w:rsid w:val="00363B9B"/>
    <w:rsid w:val="00364EB8"/>
    <w:rsid w:val="00364F8F"/>
    <w:rsid w:val="00365297"/>
    <w:rsid w:val="00367B7C"/>
    <w:rsid w:val="003709B9"/>
    <w:rsid w:val="00371237"/>
    <w:rsid w:val="0037276B"/>
    <w:rsid w:val="003733A6"/>
    <w:rsid w:val="00374773"/>
    <w:rsid w:val="00374ED7"/>
    <w:rsid w:val="00375F43"/>
    <w:rsid w:val="00376139"/>
    <w:rsid w:val="00376712"/>
    <w:rsid w:val="003769DA"/>
    <w:rsid w:val="00377A08"/>
    <w:rsid w:val="003820A9"/>
    <w:rsid w:val="003832A6"/>
    <w:rsid w:val="003834BD"/>
    <w:rsid w:val="00383775"/>
    <w:rsid w:val="00383D90"/>
    <w:rsid w:val="003845BC"/>
    <w:rsid w:val="00387871"/>
    <w:rsid w:val="0039000F"/>
    <w:rsid w:val="00390623"/>
    <w:rsid w:val="003906C6"/>
    <w:rsid w:val="00390EC9"/>
    <w:rsid w:val="00391A3B"/>
    <w:rsid w:val="00391BA2"/>
    <w:rsid w:val="00393470"/>
    <w:rsid w:val="00393EBC"/>
    <w:rsid w:val="00394114"/>
    <w:rsid w:val="00394429"/>
    <w:rsid w:val="00396071"/>
    <w:rsid w:val="003974E5"/>
    <w:rsid w:val="003A002E"/>
    <w:rsid w:val="003A0A0F"/>
    <w:rsid w:val="003A20F1"/>
    <w:rsid w:val="003A2D7D"/>
    <w:rsid w:val="003A2D9B"/>
    <w:rsid w:val="003A3827"/>
    <w:rsid w:val="003A3D1F"/>
    <w:rsid w:val="003A4E03"/>
    <w:rsid w:val="003A53BE"/>
    <w:rsid w:val="003A6A60"/>
    <w:rsid w:val="003A6B78"/>
    <w:rsid w:val="003A6ECE"/>
    <w:rsid w:val="003A78E6"/>
    <w:rsid w:val="003B01FD"/>
    <w:rsid w:val="003B0207"/>
    <w:rsid w:val="003B0287"/>
    <w:rsid w:val="003B0382"/>
    <w:rsid w:val="003B1408"/>
    <w:rsid w:val="003B285E"/>
    <w:rsid w:val="003B3924"/>
    <w:rsid w:val="003B3C73"/>
    <w:rsid w:val="003B4267"/>
    <w:rsid w:val="003B4A94"/>
    <w:rsid w:val="003B5C45"/>
    <w:rsid w:val="003B61B3"/>
    <w:rsid w:val="003B6292"/>
    <w:rsid w:val="003B70A3"/>
    <w:rsid w:val="003B7363"/>
    <w:rsid w:val="003B7A09"/>
    <w:rsid w:val="003B7E99"/>
    <w:rsid w:val="003C04A6"/>
    <w:rsid w:val="003C1EC3"/>
    <w:rsid w:val="003C2EFC"/>
    <w:rsid w:val="003C32F6"/>
    <w:rsid w:val="003C3426"/>
    <w:rsid w:val="003C41DA"/>
    <w:rsid w:val="003C4FF2"/>
    <w:rsid w:val="003C5196"/>
    <w:rsid w:val="003C54C8"/>
    <w:rsid w:val="003C5E49"/>
    <w:rsid w:val="003C6119"/>
    <w:rsid w:val="003C6EB5"/>
    <w:rsid w:val="003C745F"/>
    <w:rsid w:val="003C79B4"/>
    <w:rsid w:val="003D018E"/>
    <w:rsid w:val="003D3BE5"/>
    <w:rsid w:val="003D4972"/>
    <w:rsid w:val="003D4DB6"/>
    <w:rsid w:val="003D51BD"/>
    <w:rsid w:val="003D6EF7"/>
    <w:rsid w:val="003D7217"/>
    <w:rsid w:val="003D7748"/>
    <w:rsid w:val="003E0351"/>
    <w:rsid w:val="003E1DAA"/>
    <w:rsid w:val="003E24F7"/>
    <w:rsid w:val="003E3D2E"/>
    <w:rsid w:val="003E574C"/>
    <w:rsid w:val="003E6104"/>
    <w:rsid w:val="003E6364"/>
    <w:rsid w:val="003E677A"/>
    <w:rsid w:val="003E6A25"/>
    <w:rsid w:val="003E79D0"/>
    <w:rsid w:val="003F1165"/>
    <w:rsid w:val="003F1BB4"/>
    <w:rsid w:val="003F302B"/>
    <w:rsid w:val="003F3736"/>
    <w:rsid w:val="003F3DAB"/>
    <w:rsid w:val="003F5F56"/>
    <w:rsid w:val="003F61AB"/>
    <w:rsid w:val="003F662E"/>
    <w:rsid w:val="003F7DDD"/>
    <w:rsid w:val="00400030"/>
    <w:rsid w:val="00400325"/>
    <w:rsid w:val="00400D71"/>
    <w:rsid w:val="004022D9"/>
    <w:rsid w:val="00402631"/>
    <w:rsid w:val="004039FA"/>
    <w:rsid w:val="00404EC5"/>
    <w:rsid w:val="00405BE6"/>
    <w:rsid w:val="00405DD5"/>
    <w:rsid w:val="004064BA"/>
    <w:rsid w:val="00407918"/>
    <w:rsid w:val="00410163"/>
    <w:rsid w:val="00410C67"/>
    <w:rsid w:val="00410CC7"/>
    <w:rsid w:val="004114B9"/>
    <w:rsid w:val="00411925"/>
    <w:rsid w:val="00412277"/>
    <w:rsid w:val="0041305D"/>
    <w:rsid w:val="004130C7"/>
    <w:rsid w:val="004131E3"/>
    <w:rsid w:val="004157AA"/>
    <w:rsid w:val="00416307"/>
    <w:rsid w:val="004164C3"/>
    <w:rsid w:val="00416772"/>
    <w:rsid w:val="00416791"/>
    <w:rsid w:val="00416D19"/>
    <w:rsid w:val="0042099E"/>
    <w:rsid w:val="00421903"/>
    <w:rsid w:val="00421F4D"/>
    <w:rsid w:val="00422FD4"/>
    <w:rsid w:val="0042344C"/>
    <w:rsid w:val="004238D7"/>
    <w:rsid w:val="004246EA"/>
    <w:rsid w:val="004255C7"/>
    <w:rsid w:val="00426668"/>
    <w:rsid w:val="00426A19"/>
    <w:rsid w:val="004274B4"/>
    <w:rsid w:val="0043032B"/>
    <w:rsid w:val="004306E9"/>
    <w:rsid w:val="00432100"/>
    <w:rsid w:val="00432C48"/>
    <w:rsid w:val="00432F6E"/>
    <w:rsid w:val="004344F4"/>
    <w:rsid w:val="00434BEB"/>
    <w:rsid w:val="00435094"/>
    <w:rsid w:val="00435774"/>
    <w:rsid w:val="00437087"/>
    <w:rsid w:val="004405E6"/>
    <w:rsid w:val="0044065A"/>
    <w:rsid w:val="004408D6"/>
    <w:rsid w:val="00440A02"/>
    <w:rsid w:val="00441451"/>
    <w:rsid w:val="00441F9D"/>
    <w:rsid w:val="0044561E"/>
    <w:rsid w:val="00447F19"/>
    <w:rsid w:val="00450B2A"/>
    <w:rsid w:val="0045183B"/>
    <w:rsid w:val="00452567"/>
    <w:rsid w:val="00452A1F"/>
    <w:rsid w:val="004534B5"/>
    <w:rsid w:val="004553E6"/>
    <w:rsid w:val="00455D0F"/>
    <w:rsid w:val="00456B2B"/>
    <w:rsid w:val="00461789"/>
    <w:rsid w:val="00461C3E"/>
    <w:rsid w:val="004636DC"/>
    <w:rsid w:val="00466250"/>
    <w:rsid w:val="00466723"/>
    <w:rsid w:val="00470A79"/>
    <w:rsid w:val="00471901"/>
    <w:rsid w:val="00472187"/>
    <w:rsid w:val="004722E9"/>
    <w:rsid w:val="00472370"/>
    <w:rsid w:val="00472A0C"/>
    <w:rsid w:val="00472DE5"/>
    <w:rsid w:val="0047320D"/>
    <w:rsid w:val="004733B0"/>
    <w:rsid w:val="0047381E"/>
    <w:rsid w:val="00475F78"/>
    <w:rsid w:val="00476B18"/>
    <w:rsid w:val="00476C7F"/>
    <w:rsid w:val="004779BD"/>
    <w:rsid w:val="0048075B"/>
    <w:rsid w:val="00480A92"/>
    <w:rsid w:val="004812DB"/>
    <w:rsid w:val="0048150D"/>
    <w:rsid w:val="00481602"/>
    <w:rsid w:val="00481BBD"/>
    <w:rsid w:val="00482250"/>
    <w:rsid w:val="00482341"/>
    <w:rsid w:val="00483070"/>
    <w:rsid w:val="00484593"/>
    <w:rsid w:val="004852B6"/>
    <w:rsid w:val="004852E8"/>
    <w:rsid w:val="004855E7"/>
    <w:rsid w:val="00487942"/>
    <w:rsid w:val="00490C0F"/>
    <w:rsid w:val="0049119E"/>
    <w:rsid w:val="00491249"/>
    <w:rsid w:val="004917BB"/>
    <w:rsid w:val="00492BF6"/>
    <w:rsid w:val="00492C72"/>
    <w:rsid w:val="00493370"/>
    <w:rsid w:val="004933F5"/>
    <w:rsid w:val="0049456A"/>
    <w:rsid w:val="00494BA8"/>
    <w:rsid w:val="00494C54"/>
    <w:rsid w:val="00494FEE"/>
    <w:rsid w:val="00496020"/>
    <w:rsid w:val="00496FCB"/>
    <w:rsid w:val="004A1DE4"/>
    <w:rsid w:val="004A280F"/>
    <w:rsid w:val="004A2A04"/>
    <w:rsid w:val="004A3B9B"/>
    <w:rsid w:val="004A3C4D"/>
    <w:rsid w:val="004A4A4C"/>
    <w:rsid w:val="004A6C81"/>
    <w:rsid w:val="004A7388"/>
    <w:rsid w:val="004A776A"/>
    <w:rsid w:val="004B05C3"/>
    <w:rsid w:val="004B15E1"/>
    <w:rsid w:val="004B191E"/>
    <w:rsid w:val="004B3146"/>
    <w:rsid w:val="004B31E7"/>
    <w:rsid w:val="004B4C5F"/>
    <w:rsid w:val="004B6528"/>
    <w:rsid w:val="004C28AA"/>
    <w:rsid w:val="004C338C"/>
    <w:rsid w:val="004C381E"/>
    <w:rsid w:val="004C432B"/>
    <w:rsid w:val="004C49D3"/>
    <w:rsid w:val="004C666F"/>
    <w:rsid w:val="004C7775"/>
    <w:rsid w:val="004C77A0"/>
    <w:rsid w:val="004C77C6"/>
    <w:rsid w:val="004C7B9F"/>
    <w:rsid w:val="004D1AE6"/>
    <w:rsid w:val="004D3F88"/>
    <w:rsid w:val="004D42D2"/>
    <w:rsid w:val="004D45E9"/>
    <w:rsid w:val="004D4AD7"/>
    <w:rsid w:val="004D54A8"/>
    <w:rsid w:val="004D6962"/>
    <w:rsid w:val="004D6CFF"/>
    <w:rsid w:val="004D7138"/>
    <w:rsid w:val="004E0584"/>
    <w:rsid w:val="004E0AA3"/>
    <w:rsid w:val="004E0C2C"/>
    <w:rsid w:val="004E299A"/>
    <w:rsid w:val="004E4B27"/>
    <w:rsid w:val="004E5133"/>
    <w:rsid w:val="004E5FD7"/>
    <w:rsid w:val="004E718C"/>
    <w:rsid w:val="004E759B"/>
    <w:rsid w:val="004F0C6A"/>
    <w:rsid w:val="004F12A7"/>
    <w:rsid w:val="004F2FBF"/>
    <w:rsid w:val="004F34AA"/>
    <w:rsid w:val="004F41D0"/>
    <w:rsid w:val="004F4F77"/>
    <w:rsid w:val="004F5413"/>
    <w:rsid w:val="004F6FB1"/>
    <w:rsid w:val="004F7DA9"/>
    <w:rsid w:val="00500F39"/>
    <w:rsid w:val="0050139E"/>
    <w:rsid w:val="00501877"/>
    <w:rsid w:val="005029FD"/>
    <w:rsid w:val="00504135"/>
    <w:rsid w:val="00504A98"/>
    <w:rsid w:val="00506830"/>
    <w:rsid w:val="00506F25"/>
    <w:rsid w:val="00507E3F"/>
    <w:rsid w:val="00510483"/>
    <w:rsid w:val="0051084E"/>
    <w:rsid w:val="00511057"/>
    <w:rsid w:val="005116FD"/>
    <w:rsid w:val="00511D5F"/>
    <w:rsid w:val="0051265E"/>
    <w:rsid w:val="005159C1"/>
    <w:rsid w:val="00516284"/>
    <w:rsid w:val="00516322"/>
    <w:rsid w:val="0051781B"/>
    <w:rsid w:val="00517EE0"/>
    <w:rsid w:val="005210CC"/>
    <w:rsid w:val="005233AB"/>
    <w:rsid w:val="0052596A"/>
    <w:rsid w:val="005268F8"/>
    <w:rsid w:val="0052763C"/>
    <w:rsid w:val="0052768C"/>
    <w:rsid w:val="0052780D"/>
    <w:rsid w:val="00530C6D"/>
    <w:rsid w:val="00531240"/>
    <w:rsid w:val="005315BA"/>
    <w:rsid w:val="005334F7"/>
    <w:rsid w:val="00533906"/>
    <w:rsid w:val="00533C35"/>
    <w:rsid w:val="00534E64"/>
    <w:rsid w:val="00535BE8"/>
    <w:rsid w:val="0053669B"/>
    <w:rsid w:val="005367DE"/>
    <w:rsid w:val="0053732F"/>
    <w:rsid w:val="0054044D"/>
    <w:rsid w:val="0054066D"/>
    <w:rsid w:val="00540825"/>
    <w:rsid w:val="00540939"/>
    <w:rsid w:val="00541671"/>
    <w:rsid w:val="00541A87"/>
    <w:rsid w:val="00542259"/>
    <w:rsid w:val="005441B1"/>
    <w:rsid w:val="005445B8"/>
    <w:rsid w:val="0054464F"/>
    <w:rsid w:val="0054551A"/>
    <w:rsid w:val="00545FF1"/>
    <w:rsid w:val="0054694B"/>
    <w:rsid w:val="00546F83"/>
    <w:rsid w:val="00547421"/>
    <w:rsid w:val="00551065"/>
    <w:rsid w:val="00551BAB"/>
    <w:rsid w:val="005526A0"/>
    <w:rsid w:val="0055290E"/>
    <w:rsid w:val="00553178"/>
    <w:rsid w:val="00555BF0"/>
    <w:rsid w:val="0055777F"/>
    <w:rsid w:val="00557A6E"/>
    <w:rsid w:val="00557E1E"/>
    <w:rsid w:val="00560B58"/>
    <w:rsid w:val="005619B4"/>
    <w:rsid w:val="005623ED"/>
    <w:rsid w:val="00562732"/>
    <w:rsid w:val="00562B35"/>
    <w:rsid w:val="0056320F"/>
    <w:rsid w:val="005632D8"/>
    <w:rsid w:val="00564E47"/>
    <w:rsid w:val="00564F30"/>
    <w:rsid w:val="00567655"/>
    <w:rsid w:val="00567699"/>
    <w:rsid w:val="00570C64"/>
    <w:rsid w:val="00570D23"/>
    <w:rsid w:val="00571419"/>
    <w:rsid w:val="005722DC"/>
    <w:rsid w:val="00573E03"/>
    <w:rsid w:val="0057447D"/>
    <w:rsid w:val="00575D34"/>
    <w:rsid w:val="00577DC1"/>
    <w:rsid w:val="00580289"/>
    <w:rsid w:val="005812EC"/>
    <w:rsid w:val="005815FB"/>
    <w:rsid w:val="0058185F"/>
    <w:rsid w:val="00584C67"/>
    <w:rsid w:val="00584C8D"/>
    <w:rsid w:val="005855BE"/>
    <w:rsid w:val="00585847"/>
    <w:rsid w:val="005859AA"/>
    <w:rsid w:val="00585DEB"/>
    <w:rsid w:val="00586DCC"/>
    <w:rsid w:val="0059113C"/>
    <w:rsid w:val="0059291C"/>
    <w:rsid w:val="0059485D"/>
    <w:rsid w:val="00595DD9"/>
    <w:rsid w:val="005962C8"/>
    <w:rsid w:val="00596C7F"/>
    <w:rsid w:val="005973F1"/>
    <w:rsid w:val="0059791A"/>
    <w:rsid w:val="005A03DD"/>
    <w:rsid w:val="005A0B83"/>
    <w:rsid w:val="005A147A"/>
    <w:rsid w:val="005A1DD5"/>
    <w:rsid w:val="005A1E34"/>
    <w:rsid w:val="005A2461"/>
    <w:rsid w:val="005A2DF1"/>
    <w:rsid w:val="005A4420"/>
    <w:rsid w:val="005A4D99"/>
    <w:rsid w:val="005A4EE9"/>
    <w:rsid w:val="005A5187"/>
    <w:rsid w:val="005A75DA"/>
    <w:rsid w:val="005B0862"/>
    <w:rsid w:val="005B09A4"/>
    <w:rsid w:val="005B1644"/>
    <w:rsid w:val="005B1652"/>
    <w:rsid w:val="005B5342"/>
    <w:rsid w:val="005B569A"/>
    <w:rsid w:val="005B58B7"/>
    <w:rsid w:val="005B5E6B"/>
    <w:rsid w:val="005B5EB8"/>
    <w:rsid w:val="005B6167"/>
    <w:rsid w:val="005B6DE9"/>
    <w:rsid w:val="005B7732"/>
    <w:rsid w:val="005C0010"/>
    <w:rsid w:val="005C094E"/>
    <w:rsid w:val="005C1697"/>
    <w:rsid w:val="005C1717"/>
    <w:rsid w:val="005C1AC8"/>
    <w:rsid w:val="005C35E1"/>
    <w:rsid w:val="005C709A"/>
    <w:rsid w:val="005C7CAF"/>
    <w:rsid w:val="005D00C3"/>
    <w:rsid w:val="005D0F7C"/>
    <w:rsid w:val="005D11D3"/>
    <w:rsid w:val="005D2104"/>
    <w:rsid w:val="005D232D"/>
    <w:rsid w:val="005D3648"/>
    <w:rsid w:val="005D41A2"/>
    <w:rsid w:val="005D4592"/>
    <w:rsid w:val="005E0070"/>
    <w:rsid w:val="005E0281"/>
    <w:rsid w:val="005E0C66"/>
    <w:rsid w:val="005E1E62"/>
    <w:rsid w:val="005E2FBF"/>
    <w:rsid w:val="005E41AA"/>
    <w:rsid w:val="005E4280"/>
    <w:rsid w:val="005E42FC"/>
    <w:rsid w:val="005E4A72"/>
    <w:rsid w:val="005E6AA3"/>
    <w:rsid w:val="005E7384"/>
    <w:rsid w:val="005E78B6"/>
    <w:rsid w:val="005E7CE8"/>
    <w:rsid w:val="005F1361"/>
    <w:rsid w:val="005F2922"/>
    <w:rsid w:val="005F3CB4"/>
    <w:rsid w:val="005F3D33"/>
    <w:rsid w:val="005F4A93"/>
    <w:rsid w:val="005F4F43"/>
    <w:rsid w:val="005F66DF"/>
    <w:rsid w:val="00600353"/>
    <w:rsid w:val="006003EF"/>
    <w:rsid w:val="00600DF1"/>
    <w:rsid w:val="00601509"/>
    <w:rsid w:val="00601A07"/>
    <w:rsid w:val="006025C4"/>
    <w:rsid w:val="006039FE"/>
    <w:rsid w:val="006046BE"/>
    <w:rsid w:val="006058B0"/>
    <w:rsid w:val="00605D5A"/>
    <w:rsid w:val="006060D7"/>
    <w:rsid w:val="0060635F"/>
    <w:rsid w:val="0060703C"/>
    <w:rsid w:val="00607A33"/>
    <w:rsid w:val="006105A1"/>
    <w:rsid w:val="00610C0C"/>
    <w:rsid w:val="0061193E"/>
    <w:rsid w:val="00612EE7"/>
    <w:rsid w:val="006133BD"/>
    <w:rsid w:val="00614803"/>
    <w:rsid w:val="00614A80"/>
    <w:rsid w:val="006159B6"/>
    <w:rsid w:val="00616831"/>
    <w:rsid w:val="0062260E"/>
    <w:rsid w:val="00622ADC"/>
    <w:rsid w:val="00623812"/>
    <w:rsid w:val="00624F73"/>
    <w:rsid w:val="00625363"/>
    <w:rsid w:val="0062571D"/>
    <w:rsid w:val="00625DA8"/>
    <w:rsid w:val="00626FDE"/>
    <w:rsid w:val="006272AD"/>
    <w:rsid w:val="00627571"/>
    <w:rsid w:val="00627840"/>
    <w:rsid w:val="00627FCA"/>
    <w:rsid w:val="00630FF8"/>
    <w:rsid w:val="00631CD9"/>
    <w:rsid w:val="0063205E"/>
    <w:rsid w:val="00632308"/>
    <w:rsid w:val="0063352C"/>
    <w:rsid w:val="006365D5"/>
    <w:rsid w:val="00636769"/>
    <w:rsid w:val="00640B48"/>
    <w:rsid w:val="00641533"/>
    <w:rsid w:val="00641840"/>
    <w:rsid w:val="00642DA2"/>
    <w:rsid w:val="006443D3"/>
    <w:rsid w:val="00644915"/>
    <w:rsid w:val="00645DED"/>
    <w:rsid w:val="0065074F"/>
    <w:rsid w:val="00651FC7"/>
    <w:rsid w:val="006521C8"/>
    <w:rsid w:val="006523C5"/>
    <w:rsid w:val="00652AAF"/>
    <w:rsid w:val="00652F19"/>
    <w:rsid w:val="0065342E"/>
    <w:rsid w:val="00653483"/>
    <w:rsid w:val="00653DA6"/>
    <w:rsid w:val="00654087"/>
    <w:rsid w:val="006541F8"/>
    <w:rsid w:val="00654613"/>
    <w:rsid w:val="00654F03"/>
    <w:rsid w:val="006552E5"/>
    <w:rsid w:val="00657764"/>
    <w:rsid w:val="00657FB9"/>
    <w:rsid w:val="00660256"/>
    <w:rsid w:val="00661C5C"/>
    <w:rsid w:val="00662807"/>
    <w:rsid w:val="00662F62"/>
    <w:rsid w:val="00663390"/>
    <w:rsid w:val="00663EE7"/>
    <w:rsid w:val="006647C9"/>
    <w:rsid w:val="00666464"/>
    <w:rsid w:val="0066669D"/>
    <w:rsid w:val="006668F6"/>
    <w:rsid w:val="00666AEB"/>
    <w:rsid w:val="00666F81"/>
    <w:rsid w:val="006678DC"/>
    <w:rsid w:val="00670517"/>
    <w:rsid w:val="00670A1F"/>
    <w:rsid w:val="00671E16"/>
    <w:rsid w:val="006722B2"/>
    <w:rsid w:val="006737CC"/>
    <w:rsid w:val="00673DA5"/>
    <w:rsid w:val="0067400E"/>
    <w:rsid w:val="006744F3"/>
    <w:rsid w:val="006779B8"/>
    <w:rsid w:val="006803F7"/>
    <w:rsid w:val="00680702"/>
    <w:rsid w:val="00680FA6"/>
    <w:rsid w:val="0068178E"/>
    <w:rsid w:val="00684DCB"/>
    <w:rsid w:val="00685669"/>
    <w:rsid w:val="00685BCF"/>
    <w:rsid w:val="00686307"/>
    <w:rsid w:val="006907E5"/>
    <w:rsid w:val="00690833"/>
    <w:rsid w:val="006910D4"/>
    <w:rsid w:val="00691D7F"/>
    <w:rsid w:val="00691EAC"/>
    <w:rsid w:val="00693F83"/>
    <w:rsid w:val="00694AFD"/>
    <w:rsid w:val="00695AE7"/>
    <w:rsid w:val="00697D0B"/>
    <w:rsid w:val="006A11A3"/>
    <w:rsid w:val="006A176C"/>
    <w:rsid w:val="006A1CBE"/>
    <w:rsid w:val="006A2E0C"/>
    <w:rsid w:val="006A360C"/>
    <w:rsid w:val="006A3694"/>
    <w:rsid w:val="006A4C39"/>
    <w:rsid w:val="006A5BC9"/>
    <w:rsid w:val="006A71CE"/>
    <w:rsid w:val="006A7DC3"/>
    <w:rsid w:val="006B0DD6"/>
    <w:rsid w:val="006B273B"/>
    <w:rsid w:val="006B2C03"/>
    <w:rsid w:val="006B497D"/>
    <w:rsid w:val="006B5290"/>
    <w:rsid w:val="006B6185"/>
    <w:rsid w:val="006B6925"/>
    <w:rsid w:val="006C1B36"/>
    <w:rsid w:val="006C44D5"/>
    <w:rsid w:val="006C44FB"/>
    <w:rsid w:val="006C49AA"/>
    <w:rsid w:val="006C540A"/>
    <w:rsid w:val="006C5833"/>
    <w:rsid w:val="006C60F8"/>
    <w:rsid w:val="006C6484"/>
    <w:rsid w:val="006C6BDE"/>
    <w:rsid w:val="006C72A1"/>
    <w:rsid w:val="006D0D7D"/>
    <w:rsid w:val="006D1BB6"/>
    <w:rsid w:val="006D2830"/>
    <w:rsid w:val="006D2A99"/>
    <w:rsid w:val="006D36C8"/>
    <w:rsid w:val="006D50E5"/>
    <w:rsid w:val="006D61A5"/>
    <w:rsid w:val="006D7AC6"/>
    <w:rsid w:val="006D7F9E"/>
    <w:rsid w:val="006E0109"/>
    <w:rsid w:val="006E09DC"/>
    <w:rsid w:val="006E0C26"/>
    <w:rsid w:val="006E1A2F"/>
    <w:rsid w:val="006E2506"/>
    <w:rsid w:val="006E30F5"/>
    <w:rsid w:val="006E44E1"/>
    <w:rsid w:val="006E4DA0"/>
    <w:rsid w:val="006E4E3C"/>
    <w:rsid w:val="006E4F63"/>
    <w:rsid w:val="006E60C4"/>
    <w:rsid w:val="006F049E"/>
    <w:rsid w:val="006F0E71"/>
    <w:rsid w:val="006F0F2A"/>
    <w:rsid w:val="006F18C6"/>
    <w:rsid w:val="006F222C"/>
    <w:rsid w:val="006F30D5"/>
    <w:rsid w:val="006F3C9E"/>
    <w:rsid w:val="006F3F32"/>
    <w:rsid w:val="006F42BE"/>
    <w:rsid w:val="006F5A84"/>
    <w:rsid w:val="006F5BBD"/>
    <w:rsid w:val="006F663B"/>
    <w:rsid w:val="006F668C"/>
    <w:rsid w:val="00701B13"/>
    <w:rsid w:val="00701D86"/>
    <w:rsid w:val="00702DBC"/>
    <w:rsid w:val="0070379B"/>
    <w:rsid w:val="0070397F"/>
    <w:rsid w:val="00703B9E"/>
    <w:rsid w:val="00703F05"/>
    <w:rsid w:val="00704202"/>
    <w:rsid w:val="00706551"/>
    <w:rsid w:val="0070728F"/>
    <w:rsid w:val="007102F0"/>
    <w:rsid w:val="007129DE"/>
    <w:rsid w:val="00712E94"/>
    <w:rsid w:val="007132B6"/>
    <w:rsid w:val="0071373F"/>
    <w:rsid w:val="00713AD8"/>
    <w:rsid w:val="00714345"/>
    <w:rsid w:val="00716A07"/>
    <w:rsid w:val="0071743D"/>
    <w:rsid w:val="007203C6"/>
    <w:rsid w:val="00720F74"/>
    <w:rsid w:val="0072103B"/>
    <w:rsid w:val="007210B4"/>
    <w:rsid w:val="007229D9"/>
    <w:rsid w:val="00722E46"/>
    <w:rsid w:val="00722F02"/>
    <w:rsid w:val="00723E5D"/>
    <w:rsid w:val="00724475"/>
    <w:rsid w:val="00726C42"/>
    <w:rsid w:val="00726F0C"/>
    <w:rsid w:val="00727315"/>
    <w:rsid w:val="007274B3"/>
    <w:rsid w:val="00727B62"/>
    <w:rsid w:val="00730029"/>
    <w:rsid w:val="0073078F"/>
    <w:rsid w:val="00730EE5"/>
    <w:rsid w:val="00732194"/>
    <w:rsid w:val="00732276"/>
    <w:rsid w:val="007324B0"/>
    <w:rsid w:val="00732ED1"/>
    <w:rsid w:val="00733B77"/>
    <w:rsid w:val="00733ED4"/>
    <w:rsid w:val="0073414A"/>
    <w:rsid w:val="00734F89"/>
    <w:rsid w:val="00734FB9"/>
    <w:rsid w:val="00735BF9"/>
    <w:rsid w:val="0073718B"/>
    <w:rsid w:val="00737203"/>
    <w:rsid w:val="00740F03"/>
    <w:rsid w:val="007410B8"/>
    <w:rsid w:val="007415A6"/>
    <w:rsid w:val="007425A3"/>
    <w:rsid w:val="007427AA"/>
    <w:rsid w:val="00742E92"/>
    <w:rsid w:val="00742F8D"/>
    <w:rsid w:val="00743206"/>
    <w:rsid w:val="00743DED"/>
    <w:rsid w:val="00744608"/>
    <w:rsid w:val="00744940"/>
    <w:rsid w:val="007463E9"/>
    <w:rsid w:val="007500B9"/>
    <w:rsid w:val="00750CEE"/>
    <w:rsid w:val="00751802"/>
    <w:rsid w:val="00752047"/>
    <w:rsid w:val="00754685"/>
    <w:rsid w:val="0075528F"/>
    <w:rsid w:val="007552BB"/>
    <w:rsid w:val="00756EE9"/>
    <w:rsid w:val="00762F47"/>
    <w:rsid w:val="00764332"/>
    <w:rsid w:val="0076441D"/>
    <w:rsid w:val="007648E6"/>
    <w:rsid w:val="00765295"/>
    <w:rsid w:val="007655A7"/>
    <w:rsid w:val="00765D03"/>
    <w:rsid w:val="00765E4C"/>
    <w:rsid w:val="00766DE1"/>
    <w:rsid w:val="00767D03"/>
    <w:rsid w:val="0077094F"/>
    <w:rsid w:val="00770E83"/>
    <w:rsid w:val="00771021"/>
    <w:rsid w:val="00772F6C"/>
    <w:rsid w:val="0077371A"/>
    <w:rsid w:val="00773E21"/>
    <w:rsid w:val="00777F7A"/>
    <w:rsid w:val="0078000B"/>
    <w:rsid w:val="00780EF2"/>
    <w:rsid w:val="0078123E"/>
    <w:rsid w:val="007839CE"/>
    <w:rsid w:val="00784F10"/>
    <w:rsid w:val="00785C30"/>
    <w:rsid w:val="00786849"/>
    <w:rsid w:val="00786B27"/>
    <w:rsid w:val="00786FDB"/>
    <w:rsid w:val="00787CC8"/>
    <w:rsid w:val="00787DBA"/>
    <w:rsid w:val="00792F58"/>
    <w:rsid w:val="007933BF"/>
    <w:rsid w:val="00793B66"/>
    <w:rsid w:val="00793C74"/>
    <w:rsid w:val="0079426F"/>
    <w:rsid w:val="007954C1"/>
    <w:rsid w:val="007970C4"/>
    <w:rsid w:val="00797160"/>
    <w:rsid w:val="00797CDA"/>
    <w:rsid w:val="00797FE0"/>
    <w:rsid w:val="007A0F7D"/>
    <w:rsid w:val="007A111B"/>
    <w:rsid w:val="007A1B41"/>
    <w:rsid w:val="007A1CEF"/>
    <w:rsid w:val="007A2633"/>
    <w:rsid w:val="007A2A90"/>
    <w:rsid w:val="007A2BA5"/>
    <w:rsid w:val="007A358E"/>
    <w:rsid w:val="007A3FD1"/>
    <w:rsid w:val="007A51F8"/>
    <w:rsid w:val="007A55E9"/>
    <w:rsid w:val="007A5820"/>
    <w:rsid w:val="007A59E7"/>
    <w:rsid w:val="007A6C06"/>
    <w:rsid w:val="007A6D7C"/>
    <w:rsid w:val="007A7801"/>
    <w:rsid w:val="007A7F96"/>
    <w:rsid w:val="007B12FD"/>
    <w:rsid w:val="007B1E2C"/>
    <w:rsid w:val="007B209B"/>
    <w:rsid w:val="007B2B32"/>
    <w:rsid w:val="007B4B00"/>
    <w:rsid w:val="007B4C21"/>
    <w:rsid w:val="007B5050"/>
    <w:rsid w:val="007B5F56"/>
    <w:rsid w:val="007C1933"/>
    <w:rsid w:val="007C2655"/>
    <w:rsid w:val="007C298A"/>
    <w:rsid w:val="007C2C0D"/>
    <w:rsid w:val="007C2F6F"/>
    <w:rsid w:val="007C325B"/>
    <w:rsid w:val="007C3B5D"/>
    <w:rsid w:val="007C3F32"/>
    <w:rsid w:val="007C3FC5"/>
    <w:rsid w:val="007C41D6"/>
    <w:rsid w:val="007C50EB"/>
    <w:rsid w:val="007C79E8"/>
    <w:rsid w:val="007D30FA"/>
    <w:rsid w:val="007D45C7"/>
    <w:rsid w:val="007D50DE"/>
    <w:rsid w:val="007D68D6"/>
    <w:rsid w:val="007D730F"/>
    <w:rsid w:val="007E0467"/>
    <w:rsid w:val="007E0FAD"/>
    <w:rsid w:val="007E1674"/>
    <w:rsid w:val="007E197E"/>
    <w:rsid w:val="007E3211"/>
    <w:rsid w:val="007E32A8"/>
    <w:rsid w:val="007E4505"/>
    <w:rsid w:val="007E4DF5"/>
    <w:rsid w:val="007E51EF"/>
    <w:rsid w:val="007E5861"/>
    <w:rsid w:val="007E5DAC"/>
    <w:rsid w:val="007E6A38"/>
    <w:rsid w:val="007E718C"/>
    <w:rsid w:val="007F0BDA"/>
    <w:rsid w:val="007F23D3"/>
    <w:rsid w:val="007F2A07"/>
    <w:rsid w:val="007F2CDB"/>
    <w:rsid w:val="007F328A"/>
    <w:rsid w:val="007F329B"/>
    <w:rsid w:val="007F3921"/>
    <w:rsid w:val="007F3958"/>
    <w:rsid w:val="007F4C8C"/>
    <w:rsid w:val="007F4CB2"/>
    <w:rsid w:val="007F783A"/>
    <w:rsid w:val="00800F0C"/>
    <w:rsid w:val="00801241"/>
    <w:rsid w:val="008020D9"/>
    <w:rsid w:val="0080249D"/>
    <w:rsid w:val="00802DAF"/>
    <w:rsid w:val="0080474A"/>
    <w:rsid w:val="00805FEC"/>
    <w:rsid w:val="00806E6C"/>
    <w:rsid w:val="00810175"/>
    <w:rsid w:val="008101F1"/>
    <w:rsid w:val="00810CC4"/>
    <w:rsid w:val="00811611"/>
    <w:rsid w:val="0081303D"/>
    <w:rsid w:val="00813188"/>
    <w:rsid w:val="00814ADB"/>
    <w:rsid w:val="00814B2E"/>
    <w:rsid w:val="00817A89"/>
    <w:rsid w:val="008210D3"/>
    <w:rsid w:val="0082116D"/>
    <w:rsid w:val="00823C49"/>
    <w:rsid w:val="00825999"/>
    <w:rsid w:val="00825ACA"/>
    <w:rsid w:val="0083015B"/>
    <w:rsid w:val="00832630"/>
    <w:rsid w:val="008332FE"/>
    <w:rsid w:val="00833FFB"/>
    <w:rsid w:val="00835895"/>
    <w:rsid w:val="00836993"/>
    <w:rsid w:val="008402A7"/>
    <w:rsid w:val="0084083F"/>
    <w:rsid w:val="008419F1"/>
    <w:rsid w:val="008448C9"/>
    <w:rsid w:val="00846B1F"/>
    <w:rsid w:val="00850153"/>
    <w:rsid w:val="008526C4"/>
    <w:rsid w:val="008528CB"/>
    <w:rsid w:val="00852DF2"/>
    <w:rsid w:val="00852F37"/>
    <w:rsid w:val="00853491"/>
    <w:rsid w:val="008556E2"/>
    <w:rsid w:val="00855976"/>
    <w:rsid w:val="008559D6"/>
    <w:rsid w:val="008565D6"/>
    <w:rsid w:val="0085665B"/>
    <w:rsid w:val="00857CD4"/>
    <w:rsid w:val="00857DE7"/>
    <w:rsid w:val="008609BE"/>
    <w:rsid w:val="00860BAC"/>
    <w:rsid w:val="00860F89"/>
    <w:rsid w:val="00861300"/>
    <w:rsid w:val="00861D7A"/>
    <w:rsid w:val="00861EA7"/>
    <w:rsid w:val="0086224F"/>
    <w:rsid w:val="00863BED"/>
    <w:rsid w:val="0086420C"/>
    <w:rsid w:val="0086587B"/>
    <w:rsid w:val="00866551"/>
    <w:rsid w:val="008665DD"/>
    <w:rsid w:val="008667DD"/>
    <w:rsid w:val="00866C2B"/>
    <w:rsid w:val="00867837"/>
    <w:rsid w:val="008678E8"/>
    <w:rsid w:val="00867CD1"/>
    <w:rsid w:val="008703B6"/>
    <w:rsid w:val="00874284"/>
    <w:rsid w:val="008742C4"/>
    <w:rsid w:val="008742F5"/>
    <w:rsid w:val="00874578"/>
    <w:rsid w:val="0087652E"/>
    <w:rsid w:val="00876C9A"/>
    <w:rsid w:val="00880A36"/>
    <w:rsid w:val="008824EE"/>
    <w:rsid w:val="00882A47"/>
    <w:rsid w:val="0088369D"/>
    <w:rsid w:val="00884991"/>
    <w:rsid w:val="00884DF3"/>
    <w:rsid w:val="00885E38"/>
    <w:rsid w:val="00886B4A"/>
    <w:rsid w:val="008902B3"/>
    <w:rsid w:val="00890431"/>
    <w:rsid w:val="00891A36"/>
    <w:rsid w:val="00891A5D"/>
    <w:rsid w:val="008924FB"/>
    <w:rsid w:val="00892ACF"/>
    <w:rsid w:val="0089339A"/>
    <w:rsid w:val="00893E5D"/>
    <w:rsid w:val="00894204"/>
    <w:rsid w:val="008957A4"/>
    <w:rsid w:val="008960AB"/>
    <w:rsid w:val="008A0067"/>
    <w:rsid w:val="008A133D"/>
    <w:rsid w:val="008A2756"/>
    <w:rsid w:val="008A2DEA"/>
    <w:rsid w:val="008A2E8C"/>
    <w:rsid w:val="008A338C"/>
    <w:rsid w:val="008A3E10"/>
    <w:rsid w:val="008A3F7A"/>
    <w:rsid w:val="008A43A0"/>
    <w:rsid w:val="008A60BD"/>
    <w:rsid w:val="008A67EC"/>
    <w:rsid w:val="008A7874"/>
    <w:rsid w:val="008A7BCA"/>
    <w:rsid w:val="008A7F90"/>
    <w:rsid w:val="008B256F"/>
    <w:rsid w:val="008B2D0D"/>
    <w:rsid w:val="008B347F"/>
    <w:rsid w:val="008B3617"/>
    <w:rsid w:val="008B3C03"/>
    <w:rsid w:val="008B5531"/>
    <w:rsid w:val="008B616B"/>
    <w:rsid w:val="008B78A2"/>
    <w:rsid w:val="008B790C"/>
    <w:rsid w:val="008B7A35"/>
    <w:rsid w:val="008C0690"/>
    <w:rsid w:val="008C0C02"/>
    <w:rsid w:val="008C23AA"/>
    <w:rsid w:val="008C32E9"/>
    <w:rsid w:val="008C3328"/>
    <w:rsid w:val="008C3A0A"/>
    <w:rsid w:val="008C494A"/>
    <w:rsid w:val="008C60BD"/>
    <w:rsid w:val="008C65EE"/>
    <w:rsid w:val="008C7339"/>
    <w:rsid w:val="008C73BB"/>
    <w:rsid w:val="008D0752"/>
    <w:rsid w:val="008D0B17"/>
    <w:rsid w:val="008D0D18"/>
    <w:rsid w:val="008D0F6D"/>
    <w:rsid w:val="008D1775"/>
    <w:rsid w:val="008D17DE"/>
    <w:rsid w:val="008D24F1"/>
    <w:rsid w:val="008D41CF"/>
    <w:rsid w:val="008D54DB"/>
    <w:rsid w:val="008D59C5"/>
    <w:rsid w:val="008D5B84"/>
    <w:rsid w:val="008D60B7"/>
    <w:rsid w:val="008D6DC0"/>
    <w:rsid w:val="008D7C66"/>
    <w:rsid w:val="008E0C38"/>
    <w:rsid w:val="008E153F"/>
    <w:rsid w:val="008E24A5"/>
    <w:rsid w:val="008E32F1"/>
    <w:rsid w:val="008E4F1F"/>
    <w:rsid w:val="008E54EE"/>
    <w:rsid w:val="008E5E83"/>
    <w:rsid w:val="008E7574"/>
    <w:rsid w:val="008E77E2"/>
    <w:rsid w:val="008E7C11"/>
    <w:rsid w:val="008F03A3"/>
    <w:rsid w:val="008F0481"/>
    <w:rsid w:val="008F0555"/>
    <w:rsid w:val="008F05FA"/>
    <w:rsid w:val="008F1883"/>
    <w:rsid w:val="008F1A0E"/>
    <w:rsid w:val="008F1A1C"/>
    <w:rsid w:val="008F2BA9"/>
    <w:rsid w:val="008F3DAF"/>
    <w:rsid w:val="008F45DB"/>
    <w:rsid w:val="008F474C"/>
    <w:rsid w:val="008F4F49"/>
    <w:rsid w:val="008F4F58"/>
    <w:rsid w:val="008F5BE2"/>
    <w:rsid w:val="008F5FFF"/>
    <w:rsid w:val="008F6627"/>
    <w:rsid w:val="00900090"/>
    <w:rsid w:val="009002F1"/>
    <w:rsid w:val="009024F3"/>
    <w:rsid w:val="00902E8A"/>
    <w:rsid w:val="00902F54"/>
    <w:rsid w:val="00902FAE"/>
    <w:rsid w:val="009031BC"/>
    <w:rsid w:val="00903FC6"/>
    <w:rsid w:val="00904724"/>
    <w:rsid w:val="009058A4"/>
    <w:rsid w:val="00906E78"/>
    <w:rsid w:val="00906E96"/>
    <w:rsid w:val="00910414"/>
    <w:rsid w:val="009107DE"/>
    <w:rsid w:val="00911FF7"/>
    <w:rsid w:val="00912B04"/>
    <w:rsid w:val="00913126"/>
    <w:rsid w:val="00913835"/>
    <w:rsid w:val="009144F5"/>
    <w:rsid w:val="009158B2"/>
    <w:rsid w:val="009159DE"/>
    <w:rsid w:val="00916137"/>
    <w:rsid w:val="009162E3"/>
    <w:rsid w:val="00916A03"/>
    <w:rsid w:val="009175FC"/>
    <w:rsid w:val="00917FE8"/>
    <w:rsid w:val="009200C9"/>
    <w:rsid w:val="009212E3"/>
    <w:rsid w:val="0092151A"/>
    <w:rsid w:val="0092239F"/>
    <w:rsid w:val="009230C4"/>
    <w:rsid w:val="00923BDC"/>
    <w:rsid w:val="00923DD0"/>
    <w:rsid w:val="00925190"/>
    <w:rsid w:val="00925210"/>
    <w:rsid w:val="00925DEF"/>
    <w:rsid w:val="009269A1"/>
    <w:rsid w:val="009276AC"/>
    <w:rsid w:val="009277A4"/>
    <w:rsid w:val="00930020"/>
    <w:rsid w:val="009309B8"/>
    <w:rsid w:val="009318D8"/>
    <w:rsid w:val="00931D8E"/>
    <w:rsid w:val="009346C6"/>
    <w:rsid w:val="00935306"/>
    <w:rsid w:val="009356E3"/>
    <w:rsid w:val="00935E3D"/>
    <w:rsid w:val="00936AAD"/>
    <w:rsid w:val="00936C01"/>
    <w:rsid w:val="00937374"/>
    <w:rsid w:val="00937F09"/>
    <w:rsid w:val="009406CA"/>
    <w:rsid w:val="00940981"/>
    <w:rsid w:val="00940E79"/>
    <w:rsid w:val="00941ACA"/>
    <w:rsid w:val="00941C65"/>
    <w:rsid w:val="00941E3D"/>
    <w:rsid w:val="00942639"/>
    <w:rsid w:val="00942D79"/>
    <w:rsid w:val="009461EE"/>
    <w:rsid w:val="009462C9"/>
    <w:rsid w:val="009476D6"/>
    <w:rsid w:val="00951146"/>
    <w:rsid w:val="00951EB5"/>
    <w:rsid w:val="0095267C"/>
    <w:rsid w:val="00952AEE"/>
    <w:rsid w:val="00952F24"/>
    <w:rsid w:val="009556A3"/>
    <w:rsid w:val="009600A4"/>
    <w:rsid w:val="009601ED"/>
    <w:rsid w:val="00961C06"/>
    <w:rsid w:val="00961F02"/>
    <w:rsid w:val="009625E8"/>
    <w:rsid w:val="009634B6"/>
    <w:rsid w:val="009638D7"/>
    <w:rsid w:val="00964056"/>
    <w:rsid w:val="00964455"/>
    <w:rsid w:val="00965052"/>
    <w:rsid w:val="009660B5"/>
    <w:rsid w:val="00966245"/>
    <w:rsid w:val="009669EE"/>
    <w:rsid w:val="00970543"/>
    <w:rsid w:val="009715D1"/>
    <w:rsid w:val="009719B0"/>
    <w:rsid w:val="00973136"/>
    <w:rsid w:val="00974C93"/>
    <w:rsid w:val="00975DEE"/>
    <w:rsid w:val="0097699D"/>
    <w:rsid w:val="00981186"/>
    <w:rsid w:val="00981448"/>
    <w:rsid w:val="009815AE"/>
    <w:rsid w:val="00981F63"/>
    <w:rsid w:val="00982EE0"/>
    <w:rsid w:val="009846CA"/>
    <w:rsid w:val="009856FF"/>
    <w:rsid w:val="00985EAF"/>
    <w:rsid w:val="009861A5"/>
    <w:rsid w:val="00987289"/>
    <w:rsid w:val="0098745E"/>
    <w:rsid w:val="00990A88"/>
    <w:rsid w:val="00992313"/>
    <w:rsid w:val="009948C3"/>
    <w:rsid w:val="00995103"/>
    <w:rsid w:val="00995AD5"/>
    <w:rsid w:val="00995DA7"/>
    <w:rsid w:val="00996AF4"/>
    <w:rsid w:val="00997E68"/>
    <w:rsid w:val="009A0628"/>
    <w:rsid w:val="009A2910"/>
    <w:rsid w:val="009A2BD8"/>
    <w:rsid w:val="009A339D"/>
    <w:rsid w:val="009A4736"/>
    <w:rsid w:val="009A4EEC"/>
    <w:rsid w:val="009A501A"/>
    <w:rsid w:val="009A58C2"/>
    <w:rsid w:val="009A5EFD"/>
    <w:rsid w:val="009A7803"/>
    <w:rsid w:val="009A7B75"/>
    <w:rsid w:val="009B0388"/>
    <w:rsid w:val="009B14E7"/>
    <w:rsid w:val="009B1BD5"/>
    <w:rsid w:val="009B23A9"/>
    <w:rsid w:val="009B289D"/>
    <w:rsid w:val="009B3312"/>
    <w:rsid w:val="009B3E07"/>
    <w:rsid w:val="009B4AD3"/>
    <w:rsid w:val="009B5286"/>
    <w:rsid w:val="009B56C8"/>
    <w:rsid w:val="009B767D"/>
    <w:rsid w:val="009B78D6"/>
    <w:rsid w:val="009B7F1B"/>
    <w:rsid w:val="009C00AD"/>
    <w:rsid w:val="009C18B6"/>
    <w:rsid w:val="009C2063"/>
    <w:rsid w:val="009C2AD5"/>
    <w:rsid w:val="009C2B11"/>
    <w:rsid w:val="009C30B4"/>
    <w:rsid w:val="009C587C"/>
    <w:rsid w:val="009C69B3"/>
    <w:rsid w:val="009C7650"/>
    <w:rsid w:val="009D0DBF"/>
    <w:rsid w:val="009D1476"/>
    <w:rsid w:val="009D1707"/>
    <w:rsid w:val="009D2147"/>
    <w:rsid w:val="009D32F9"/>
    <w:rsid w:val="009D46F7"/>
    <w:rsid w:val="009D471B"/>
    <w:rsid w:val="009D4DFB"/>
    <w:rsid w:val="009D4E0A"/>
    <w:rsid w:val="009D52AF"/>
    <w:rsid w:val="009D57FB"/>
    <w:rsid w:val="009D59BD"/>
    <w:rsid w:val="009D65EA"/>
    <w:rsid w:val="009D78BB"/>
    <w:rsid w:val="009E1450"/>
    <w:rsid w:val="009E17C2"/>
    <w:rsid w:val="009E3F27"/>
    <w:rsid w:val="009E4509"/>
    <w:rsid w:val="009E48C8"/>
    <w:rsid w:val="009E504B"/>
    <w:rsid w:val="009E522C"/>
    <w:rsid w:val="009E5B9C"/>
    <w:rsid w:val="009E618F"/>
    <w:rsid w:val="009E63E3"/>
    <w:rsid w:val="009E64F1"/>
    <w:rsid w:val="009E6554"/>
    <w:rsid w:val="009E69A1"/>
    <w:rsid w:val="009E734B"/>
    <w:rsid w:val="009F08C5"/>
    <w:rsid w:val="009F0B23"/>
    <w:rsid w:val="009F0D97"/>
    <w:rsid w:val="009F31C7"/>
    <w:rsid w:val="009F4186"/>
    <w:rsid w:val="009F44A5"/>
    <w:rsid w:val="009F5793"/>
    <w:rsid w:val="009F6A78"/>
    <w:rsid w:val="009F6BDD"/>
    <w:rsid w:val="009F6CED"/>
    <w:rsid w:val="009F75F6"/>
    <w:rsid w:val="009F76B1"/>
    <w:rsid w:val="00A00BCF"/>
    <w:rsid w:val="00A00DB3"/>
    <w:rsid w:val="00A00F22"/>
    <w:rsid w:val="00A01301"/>
    <w:rsid w:val="00A027FD"/>
    <w:rsid w:val="00A03830"/>
    <w:rsid w:val="00A038B6"/>
    <w:rsid w:val="00A03E04"/>
    <w:rsid w:val="00A03FE1"/>
    <w:rsid w:val="00A0409A"/>
    <w:rsid w:val="00A04E9F"/>
    <w:rsid w:val="00A05886"/>
    <w:rsid w:val="00A05BF1"/>
    <w:rsid w:val="00A061AA"/>
    <w:rsid w:val="00A06819"/>
    <w:rsid w:val="00A06D57"/>
    <w:rsid w:val="00A06F9E"/>
    <w:rsid w:val="00A079E0"/>
    <w:rsid w:val="00A07F24"/>
    <w:rsid w:val="00A11444"/>
    <w:rsid w:val="00A11BAC"/>
    <w:rsid w:val="00A11D9E"/>
    <w:rsid w:val="00A12AC3"/>
    <w:rsid w:val="00A130B9"/>
    <w:rsid w:val="00A14697"/>
    <w:rsid w:val="00A150F0"/>
    <w:rsid w:val="00A158B2"/>
    <w:rsid w:val="00A15D54"/>
    <w:rsid w:val="00A16251"/>
    <w:rsid w:val="00A17883"/>
    <w:rsid w:val="00A17D37"/>
    <w:rsid w:val="00A20E07"/>
    <w:rsid w:val="00A22568"/>
    <w:rsid w:val="00A25392"/>
    <w:rsid w:val="00A25D98"/>
    <w:rsid w:val="00A26419"/>
    <w:rsid w:val="00A26A13"/>
    <w:rsid w:val="00A30797"/>
    <w:rsid w:val="00A3079B"/>
    <w:rsid w:val="00A30CB6"/>
    <w:rsid w:val="00A313CA"/>
    <w:rsid w:val="00A318E2"/>
    <w:rsid w:val="00A3207C"/>
    <w:rsid w:val="00A334AD"/>
    <w:rsid w:val="00A343F3"/>
    <w:rsid w:val="00A357AD"/>
    <w:rsid w:val="00A3757E"/>
    <w:rsid w:val="00A402F9"/>
    <w:rsid w:val="00A40EBF"/>
    <w:rsid w:val="00A4146D"/>
    <w:rsid w:val="00A4170E"/>
    <w:rsid w:val="00A419A5"/>
    <w:rsid w:val="00A41AF6"/>
    <w:rsid w:val="00A42039"/>
    <w:rsid w:val="00A43968"/>
    <w:rsid w:val="00A44D1C"/>
    <w:rsid w:val="00A44E59"/>
    <w:rsid w:val="00A4538D"/>
    <w:rsid w:val="00A45C48"/>
    <w:rsid w:val="00A468ED"/>
    <w:rsid w:val="00A46F14"/>
    <w:rsid w:val="00A46FFB"/>
    <w:rsid w:val="00A4712C"/>
    <w:rsid w:val="00A474C0"/>
    <w:rsid w:val="00A47986"/>
    <w:rsid w:val="00A47D7D"/>
    <w:rsid w:val="00A503C7"/>
    <w:rsid w:val="00A506D7"/>
    <w:rsid w:val="00A5162B"/>
    <w:rsid w:val="00A51772"/>
    <w:rsid w:val="00A529E9"/>
    <w:rsid w:val="00A52AE2"/>
    <w:rsid w:val="00A5315D"/>
    <w:rsid w:val="00A54785"/>
    <w:rsid w:val="00A54907"/>
    <w:rsid w:val="00A55BBF"/>
    <w:rsid w:val="00A56564"/>
    <w:rsid w:val="00A57322"/>
    <w:rsid w:val="00A603C7"/>
    <w:rsid w:val="00A61B3B"/>
    <w:rsid w:val="00A622C9"/>
    <w:rsid w:val="00A626BA"/>
    <w:rsid w:val="00A63A9C"/>
    <w:rsid w:val="00A63F17"/>
    <w:rsid w:val="00A64616"/>
    <w:rsid w:val="00A64680"/>
    <w:rsid w:val="00A64D1B"/>
    <w:rsid w:val="00A65287"/>
    <w:rsid w:val="00A65756"/>
    <w:rsid w:val="00A65871"/>
    <w:rsid w:val="00A67059"/>
    <w:rsid w:val="00A67105"/>
    <w:rsid w:val="00A67F42"/>
    <w:rsid w:val="00A7085C"/>
    <w:rsid w:val="00A70FE8"/>
    <w:rsid w:val="00A717A9"/>
    <w:rsid w:val="00A7183D"/>
    <w:rsid w:val="00A71842"/>
    <w:rsid w:val="00A726A2"/>
    <w:rsid w:val="00A72FD7"/>
    <w:rsid w:val="00A73216"/>
    <w:rsid w:val="00A73B63"/>
    <w:rsid w:val="00A75359"/>
    <w:rsid w:val="00A75717"/>
    <w:rsid w:val="00A76B99"/>
    <w:rsid w:val="00A76E87"/>
    <w:rsid w:val="00A8038C"/>
    <w:rsid w:val="00A82553"/>
    <w:rsid w:val="00A82EA7"/>
    <w:rsid w:val="00A8366D"/>
    <w:rsid w:val="00A83B20"/>
    <w:rsid w:val="00A84452"/>
    <w:rsid w:val="00A8559D"/>
    <w:rsid w:val="00A90A15"/>
    <w:rsid w:val="00A90FA7"/>
    <w:rsid w:val="00A91F34"/>
    <w:rsid w:val="00A92F1E"/>
    <w:rsid w:val="00A9349E"/>
    <w:rsid w:val="00A937A9"/>
    <w:rsid w:val="00A937DF"/>
    <w:rsid w:val="00A94914"/>
    <w:rsid w:val="00A9525A"/>
    <w:rsid w:val="00A95C8D"/>
    <w:rsid w:val="00A963DD"/>
    <w:rsid w:val="00AA0822"/>
    <w:rsid w:val="00AA196F"/>
    <w:rsid w:val="00AA2137"/>
    <w:rsid w:val="00AA2B1E"/>
    <w:rsid w:val="00AA30D8"/>
    <w:rsid w:val="00AA3BBD"/>
    <w:rsid w:val="00AA5EA8"/>
    <w:rsid w:val="00AA634C"/>
    <w:rsid w:val="00AA6533"/>
    <w:rsid w:val="00AA6687"/>
    <w:rsid w:val="00AB03C6"/>
    <w:rsid w:val="00AB161F"/>
    <w:rsid w:val="00AB2207"/>
    <w:rsid w:val="00AB3319"/>
    <w:rsid w:val="00AB47D9"/>
    <w:rsid w:val="00AB600A"/>
    <w:rsid w:val="00AB6FD1"/>
    <w:rsid w:val="00AC00F5"/>
    <w:rsid w:val="00AC057F"/>
    <w:rsid w:val="00AC0A8B"/>
    <w:rsid w:val="00AC1577"/>
    <w:rsid w:val="00AC1748"/>
    <w:rsid w:val="00AC28C0"/>
    <w:rsid w:val="00AC302F"/>
    <w:rsid w:val="00AC30EF"/>
    <w:rsid w:val="00AC3353"/>
    <w:rsid w:val="00AC3828"/>
    <w:rsid w:val="00AC391D"/>
    <w:rsid w:val="00AC4050"/>
    <w:rsid w:val="00AC4F75"/>
    <w:rsid w:val="00AC5796"/>
    <w:rsid w:val="00AC5A56"/>
    <w:rsid w:val="00AC633D"/>
    <w:rsid w:val="00AC6642"/>
    <w:rsid w:val="00AC6F37"/>
    <w:rsid w:val="00AC6F99"/>
    <w:rsid w:val="00AD04C6"/>
    <w:rsid w:val="00AD0928"/>
    <w:rsid w:val="00AD2536"/>
    <w:rsid w:val="00AD26DF"/>
    <w:rsid w:val="00AD31B2"/>
    <w:rsid w:val="00AD35F9"/>
    <w:rsid w:val="00AD3E66"/>
    <w:rsid w:val="00AD4759"/>
    <w:rsid w:val="00AD4C5D"/>
    <w:rsid w:val="00AD59F7"/>
    <w:rsid w:val="00AD6F77"/>
    <w:rsid w:val="00AD7071"/>
    <w:rsid w:val="00AD715F"/>
    <w:rsid w:val="00AD7BAF"/>
    <w:rsid w:val="00AD7C8E"/>
    <w:rsid w:val="00AE0D98"/>
    <w:rsid w:val="00AE1153"/>
    <w:rsid w:val="00AE1D37"/>
    <w:rsid w:val="00AE1E7F"/>
    <w:rsid w:val="00AE2AA2"/>
    <w:rsid w:val="00AE34FE"/>
    <w:rsid w:val="00AE3616"/>
    <w:rsid w:val="00AE4331"/>
    <w:rsid w:val="00AE5DA3"/>
    <w:rsid w:val="00AF0D4B"/>
    <w:rsid w:val="00AF131A"/>
    <w:rsid w:val="00AF15E4"/>
    <w:rsid w:val="00AF395B"/>
    <w:rsid w:val="00AF5161"/>
    <w:rsid w:val="00AF51B9"/>
    <w:rsid w:val="00AF57A7"/>
    <w:rsid w:val="00AF5D92"/>
    <w:rsid w:val="00AF7D03"/>
    <w:rsid w:val="00B0093E"/>
    <w:rsid w:val="00B0128E"/>
    <w:rsid w:val="00B013D9"/>
    <w:rsid w:val="00B0147C"/>
    <w:rsid w:val="00B01623"/>
    <w:rsid w:val="00B0211D"/>
    <w:rsid w:val="00B02771"/>
    <w:rsid w:val="00B036B8"/>
    <w:rsid w:val="00B04596"/>
    <w:rsid w:val="00B04F84"/>
    <w:rsid w:val="00B058B8"/>
    <w:rsid w:val="00B06079"/>
    <w:rsid w:val="00B06F99"/>
    <w:rsid w:val="00B10245"/>
    <w:rsid w:val="00B11830"/>
    <w:rsid w:val="00B126CD"/>
    <w:rsid w:val="00B12A7D"/>
    <w:rsid w:val="00B1381F"/>
    <w:rsid w:val="00B13F11"/>
    <w:rsid w:val="00B14112"/>
    <w:rsid w:val="00B14226"/>
    <w:rsid w:val="00B14A03"/>
    <w:rsid w:val="00B14C59"/>
    <w:rsid w:val="00B14C6D"/>
    <w:rsid w:val="00B14CAB"/>
    <w:rsid w:val="00B15102"/>
    <w:rsid w:val="00B16A90"/>
    <w:rsid w:val="00B16DB1"/>
    <w:rsid w:val="00B16E3B"/>
    <w:rsid w:val="00B17FBB"/>
    <w:rsid w:val="00B20097"/>
    <w:rsid w:val="00B20689"/>
    <w:rsid w:val="00B20EA4"/>
    <w:rsid w:val="00B21160"/>
    <w:rsid w:val="00B21BA0"/>
    <w:rsid w:val="00B21D7B"/>
    <w:rsid w:val="00B22855"/>
    <w:rsid w:val="00B22DC2"/>
    <w:rsid w:val="00B241E9"/>
    <w:rsid w:val="00B24F10"/>
    <w:rsid w:val="00B250AB"/>
    <w:rsid w:val="00B256A0"/>
    <w:rsid w:val="00B25962"/>
    <w:rsid w:val="00B25DE9"/>
    <w:rsid w:val="00B263AB"/>
    <w:rsid w:val="00B26B7D"/>
    <w:rsid w:val="00B26D59"/>
    <w:rsid w:val="00B272E2"/>
    <w:rsid w:val="00B303FE"/>
    <w:rsid w:val="00B315A9"/>
    <w:rsid w:val="00B32CBF"/>
    <w:rsid w:val="00B32F54"/>
    <w:rsid w:val="00B33C11"/>
    <w:rsid w:val="00B3492F"/>
    <w:rsid w:val="00B34F71"/>
    <w:rsid w:val="00B35A62"/>
    <w:rsid w:val="00B35D47"/>
    <w:rsid w:val="00B36032"/>
    <w:rsid w:val="00B372AC"/>
    <w:rsid w:val="00B37B79"/>
    <w:rsid w:val="00B4037E"/>
    <w:rsid w:val="00B4094F"/>
    <w:rsid w:val="00B41213"/>
    <w:rsid w:val="00B41CF2"/>
    <w:rsid w:val="00B42348"/>
    <w:rsid w:val="00B43B38"/>
    <w:rsid w:val="00B43EE8"/>
    <w:rsid w:val="00B449F3"/>
    <w:rsid w:val="00B45AD9"/>
    <w:rsid w:val="00B45B6E"/>
    <w:rsid w:val="00B460B3"/>
    <w:rsid w:val="00B467DF"/>
    <w:rsid w:val="00B46EB4"/>
    <w:rsid w:val="00B47A51"/>
    <w:rsid w:val="00B502D4"/>
    <w:rsid w:val="00B50D07"/>
    <w:rsid w:val="00B52D67"/>
    <w:rsid w:val="00B54978"/>
    <w:rsid w:val="00B562B0"/>
    <w:rsid w:val="00B5756E"/>
    <w:rsid w:val="00B604F1"/>
    <w:rsid w:val="00B613E5"/>
    <w:rsid w:val="00B617EE"/>
    <w:rsid w:val="00B639B2"/>
    <w:rsid w:val="00B63E32"/>
    <w:rsid w:val="00B64836"/>
    <w:rsid w:val="00B6489A"/>
    <w:rsid w:val="00B64FBA"/>
    <w:rsid w:val="00B6534A"/>
    <w:rsid w:val="00B653DD"/>
    <w:rsid w:val="00B654F5"/>
    <w:rsid w:val="00B66E37"/>
    <w:rsid w:val="00B67103"/>
    <w:rsid w:val="00B71786"/>
    <w:rsid w:val="00B72452"/>
    <w:rsid w:val="00B72B4A"/>
    <w:rsid w:val="00B72D8B"/>
    <w:rsid w:val="00B72DF9"/>
    <w:rsid w:val="00B73AEA"/>
    <w:rsid w:val="00B753E2"/>
    <w:rsid w:val="00B75EA5"/>
    <w:rsid w:val="00B76275"/>
    <w:rsid w:val="00B762F5"/>
    <w:rsid w:val="00B76796"/>
    <w:rsid w:val="00B77255"/>
    <w:rsid w:val="00B77562"/>
    <w:rsid w:val="00B77B8C"/>
    <w:rsid w:val="00B77BDF"/>
    <w:rsid w:val="00B8101D"/>
    <w:rsid w:val="00B8129D"/>
    <w:rsid w:val="00B813FB"/>
    <w:rsid w:val="00B81BCD"/>
    <w:rsid w:val="00B81E98"/>
    <w:rsid w:val="00B82443"/>
    <w:rsid w:val="00B825D5"/>
    <w:rsid w:val="00B829CD"/>
    <w:rsid w:val="00B830D6"/>
    <w:rsid w:val="00B84AAF"/>
    <w:rsid w:val="00B86F98"/>
    <w:rsid w:val="00B9031F"/>
    <w:rsid w:val="00B906F0"/>
    <w:rsid w:val="00B9086B"/>
    <w:rsid w:val="00B90A76"/>
    <w:rsid w:val="00B90C87"/>
    <w:rsid w:val="00B9145B"/>
    <w:rsid w:val="00B91E4A"/>
    <w:rsid w:val="00B91F92"/>
    <w:rsid w:val="00B93E5A"/>
    <w:rsid w:val="00B95F3A"/>
    <w:rsid w:val="00B95F6B"/>
    <w:rsid w:val="00BA05BD"/>
    <w:rsid w:val="00BA0AB2"/>
    <w:rsid w:val="00BA0B13"/>
    <w:rsid w:val="00BA1651"/>
    <w:rsid w:val="00BA1A3F"/>
    <w:rsid w:val="00BA1CC5"/>
    <w:rsid w:val="00BA1DBF"/>
    <w:rsid w:val="00BA244E"/>
    <w:rsid w:val="00BA3994"/>
    <w:rsid w:val="00BA3A2B"/>
    <w:rsid w:val="00BA3CCC"/>
    <w:rsid w:val="00BA3D1B"/>
    <w:rsid w:val="00BA4F2E"/>
    <w:rsid w:val="00BA5758"/>
    <w:rsid w:val="00BA57B8"/>
    <w:rsid w:val="00BA603E"/>
    <w:rsid w:val="00BA6105"/>
    <w:rsid w:val="00BA689B"/>
    <w:rsid w:val="00BB1364"/>
    <w:rsid w:val="00BB230D"/>
    <w:rsid w:val="00BB3103"/>
    <w:rsid w:val="00BB331D"/>
    <w:rsid w:val="00BB3775"/>
    <w:rsid w:val="00BB384D"/>
    <w:rsid w:val="00BB5962"/>
    <w:rsid w:val="00BB6D1A"/>
    <w:rsid w:val="00BC0647"/>
    <w:rsid w:val="00BC1246"/>
    <w:rsid w:val="00BC14B0"/>
    <w:rsid w:val="00BC239F"/>
    <w:rsid w:val="00BC2ED3"/>
    <w:rsid w:val="00BC623B"/>
    <w:rsid w:val="00BC74A5"/>
    <w:rsid w:val="00BC774E"/>
    <w:rsid w:val="00BC7B27"/>
    <w:rsid w:val="00BC7EF5"/>
    <w:rsid w:val="00BD04BE"/>
    <w:rsid w:val="00BD2BAD"/>
    <w:rsid w:val="00BD3675"/>
    <w:rsid w:val="00BD55DA"/>
    <w:rsid w:val="00BD6EAB"/>
    <w:rsid w:val="00BD6EF2"/>
    <w:rsid w:val="00BD7B71"/>
    <w:rsid w:val="00BD7FF6"/>
    <w:rsid w:val="00BE0B68"/>
    <w:rsid w:val="00BE0F3F"/>
    <w:rsid w:val="00BE1E6A"/>
    <w:rsid w:val="00BE207E"/>
    <w:rsid w:val="00BE2381"/>
    <w:rsid w:val="00BE2A2A"/>
    <w:rsid w:val="00BE2A64"/>
    <w:rsid w:val="00BE65D9"/>
    <w:rsid w:val="00BE6D3A"/>
    <w:rsid w:val="00BE75D8"/>
    <w:rsid w:val="00BF0E26"/>
    <w:rsid w:val="00BF1299"/>
    <w:rsid w:val="00BF164E"/>
    <w:rsid w:val="00BF2358"/>
    <w:rsid w:val="00BF44E3"/>
    <w:rsid w:val="00BF474F"/>
    <w:rsid w:val="00BF51C6"/>
    <w:rsid w:val="00BF5E49"/>
    <w:rsid w:val="00BF6AEC"/>
    <w:rsid w:val="00C002B3"/>
    <w:rsid w:val="00C022BB"/>
    <w:rsid w:val="00C033FF"/>
    <w:rsid w:val="00C03829"/>
    <w:rsid w:val="00C03D60"/>
    <w:rsid w:val="00C04D83"/>
    <w:rsid w:val="00C06510"/>
    <w:rsid w:val="00C066B3"/>
    <w:rsid w:val="00C06FF8"/>
    <w:rsid w:val="00C078AE"/>
    <w:rsid w:val="00C1131E"/>
    <w:rsid w:val="00C11E5D"/>
    <w:rsid w:val="00C132CB"/>
    <w:rsid w:val="00C13913"/>
    <w:rsid w:val="00C15A73"/>
    <w:rsid w:val="00C15ADE"/>
    <w:rsid w:val="00C164E6"/>
    <w:rsid w:val="00C1776B"/>
    <w:rsid w:val="00C2148F"/>
    <w:rsid w:val="00C21BC6"/>
    <w:rsid w:val="00C223B6"/>
    <w:rsid w:val="00C2243C"/>
    <w:rsid w:val="00C2327F"/>
    <w:rsid w:val="00C244E7"/>
    <w:rsid w:val="00C25868"/>
    <w:rsid w:val="00C2638E"/>
    <w:rsid w:val="00C27339"/>
    <w:rsid w:val="00C30801"/>
    <w:rsid w:val="00C30BDC"/>
    <w:rsid w:val="00C30D1A"/>
    <w:rsid w:val="00C31D09"/>
    <w:rsid w:val="00C32AC2"/>
    <w:rsid w:val="00C34A36"/>
    <w:rsid w:val="00C34BA5"/>
    <w:rsid w:val="00C34E41"/>
    <w:rsid w:val="00C35C5C"/>
    <w:rsid w:val="00C3669C"/>
    <w:rsid w:val="00C366DA"/>
    <w:rsid w:val="00C36A21"/>
    <w:rsid w:val="00C37E4A"/>
    <w:rsid w:val="00C40023"/>
    <w:rsid w:val="00C4075C"/>
    <w:rsid w:val="00C40E67"/>
    <w:rsid w:val="00C4220F"/>
    <w:rsid w:val="00C42292"/>
    <w:rsid w:val="00C4301B"/>
    <w:rsid w:val="00C43BC8"/>
    <w:rsid w:val="00C4549B"/>
    <w:rsid w:val="00C46D71"/>
    <w:rsid w:val="00C50634"/>
    <w:rsid w:val="00C5084D"/>
    <w:rsid w:val="00C50E44"/>
    <w:rsid w:val="00C51026"/>
    <w:rsid w:val="00C51385"/>
    <w:rsid w:val="00C522B8"/>
    <w:rsid w:val="00C52437"/>
    <w:rsid w:val="00C53719"/>
    <w:rsid w:val="00C552CA"/>
    <w:rsid w:val="00C56201"/>
    <w:rsid w:val="00C56597"/>
    <w:rsid w:val="00C579E9"/>
    <w:rsid w:val="00C57EE7"/>
    <w:rsid w:val="00C606A7"/>
    <w:rsid w:val="00C61545"/>
    <w:rsid w:val="00C61A40"/>
    <w:rsid w:val="00C62072"/>
    <w:rsid w:val="00C62863"/>
    <w:rsid w:val="00C62D60"/>
    <w:rsid w:val="00C62F97"/>
    <w:rsid w:val="00C635DF"/>
    <w:rsid w:val="00C63FD1"/>
    <w:rsid w:val="00C64095"/>
    <w:rsid w:val="00C658A4"/>
    <w:rsid w:val="00C67648"/>
    <w:rsid w:val="00C677EE"/>
    <w:rsid w:val="00C70075"/>
    <w:rsid w:val="00C703D8"/>
    <w:rsid w:val="00C70CAC"/>
    <w:rsid w:val="00C70EFB"/>
    <w:rsid w:val="00C71B33"/>
    <w:rsid w:val="00C71D46"/>
    <w:rsid w:val="00C73D97"/>
    <w:rsid w:val="00C741B1"/>
    <w:rsid w:val="00C746AB"/>
    <w:rsid w:val="00C74925"/>
    <w:rsid w:val="00C74A9F"/>
    <w:rsid w:val="00C7518C"/>
    <w:rsid w:val="00C75DF9"/>
    <w:rsid w:val="00C768D5"/>
    <w:rsid w:val="00C76E98"/>
    <w:rsid w:val="00C77314"/>
    <w:rsid w:val="00C77E30"/>
    <w:rsid w:val="00C8002A"/>
    <w:rsid w:val="00C804D2"/>
    <w:rsid w:val="00C80527"/>
    <w:rsid w:val="00C8309A"/>
    <w:rsid w:val="00C83CE5"/>
    <w:rsid w:val="00C84A88"/>
    <w:rsid w:val="00C8538B"/>
    <w:rsid w:val="00C8594D"/>
    <w:rsid w:val="00C8783D"/>
    <w:rsid w:val="00C911D5"/>
    <w:rsid w:val="00C921D1"/>
    <w:rsid w:val="00C92B82"/>
    <w:rsid w:val="00C944D5"/>
    <w:rsid w:val="00C953E0"/>
    <w:rsid w:val="00C95A34"/>
    <w:rsid w:val="00C95BE8"/>
    <w:rsid w:val="00C95C93"/>
    <w:rsid w:val="00C968A0"/>
    <w:rsid w:val="00C973CB"/>
    <w:rsid w:val="00C97989"/>
    <w:rsid w:val="00CA07EB"/>
    <w:rsid w:val="00CA0B08"/>
    <w:rsid w:val="00CA1D84"/>
    <w:rsid w:val="00CA2267"/>
    <w:rsid w:val="00CA24A9"/>
    <w:rsid w:val="00CA2573"/>
    <w:rsid w:val="00CA3E34"/>
    <w:rsid w:val="00CA461C"/>
    <w:rsid w:val="00CA46CF"/>
    <w:rsid w:val="00CA4D03"/>
    <w:rsid w:val="00CA606C"/>
    <w:rsid w:val="00CA6F0D"/>
    <w:rsid w:val="00CA7849"/>
    <w:rsid w:val="00CA7E80"/>
    <w:rsid w:val="00CA7F8B"/>
    <w:rsid w:val="00CB1135"/>
    <w:rsid w:val="00CB1562"/>
    <w:rsid w:val="00CB2893"/>
    <w:rsid w:val="00CB355D"/>
    <w:rsid w:val="00CB3A6D"/>
    <w:rsid w:val="00CB3B1D"/>
    <w:rsid w:val="00CB3B24"/>
    <w:rsid w:val="00CB6A7A"/>
    <w:rsid w:val="00CB6AC7"/>
    <w:rsid w:val="00CB6EE4"/>
    <w:rsid w:val="00CB7401"/>
    <w:rsid w:val="00CB7B96"/>
    <w:rsid w:val="00CC0CF3"/>
    <w:rsid w:val="00CC114B"/>
    <w:rsid w:val="00CC139B"/>
    <w:rsid w:val="00CC28E9"/>
    <w:rsid w:val="00CC394F"/>
    <w:rsid w:val="00CC4041"/>
    <w:rsid w:val="00CC4734"/>
    <w:rsid w:val="00CC49B0"/>
    <w:rsid w:val="00CC5BBA"/>
    <w:rsid w:val="00CC6122"/>
    <w:rsid w:val="00CC7037"/>
    <w:rsid w:val="00CC7DD0"/>
    <w:rsid w:val="00CD0201"/>
    <w:rsid w:val="00CD0828"/>
    <w:rsid w:val="00CD17CF"/>
    <w:rsid w:val="00CD2C9A"/>
    <w:rsid w:val="00CD2E21"/>
    <w:rsid w:val="00CD3E5A"/>
    <w:rsid w:val="00CD654D"/>
    <w:rsid w:val="00CD72C5"/>
    <w:rsid w:val="00CD73DE"/>
    <w:rsid w:val="00CD7CB7"/>
    <w:rsid w:val="00CE02F0"/>
    <w:rsid w:val="00CE0790"/>
    <w:rsid w:val="00CE08B5"/>
    <w:rsid w:val="00CE12FE"/>
    <w:rsid w:val="00CE1652"/>
    <w:rsid w:val="00CE1ACB"/>
    <w:rsid w:val="00CE1AF9"/>
    <w:rsid w:val="00CE2846"/>
    <w:rsid w:val="00CE2A63"/>
    <w:rsid w:val="00CE2B13"/>
    <w:rsid w:val="00CE33A7"/>
    <w:rsid w:val="00CE3459"/>
    <w:rsid w:val="00CE463C"/>
    <w:rsid w:val="00CE48EA"/>
    <w:rsid w:val="00CE513F"/>
    <w:rsid w:val="00CE556D"/>
    <w:rsid w:val="00CE55E0"/>
    <w:rsid w:val="00CE573E"/>
    <w:rsid w:val="00CE57EA"/>
    <w:rsid w:val="00CE5A96"/>
    <w:rsid w:val="00CE5C48"/>
    <w:rsid w:val="00CE6C3E"/>
    <w:rsid w:val="00CE6E9C"/>
    <w:rsid w:val="00CE7359"/>
    <w:rsid w:val="00CE7F8D"/>
    <w:rsid w:val="00CF0599"/>
    <w:rsid w:val="00CF1A9A"/>
    <w:rsid w:val="00CF2079"/>
    <w:rsid w:val="00CF308D"/>
    <w:rsid w:val="00CF3141"/>
    <w:rsid w:val="00CF3A0B"/>
    <w:rsid w:val="00CF3E1A"/>
    <w:rsid w:val="00CF4E6B"/>
    <w:rsid w:val="00CF557E"/>
    <w:rsid w:val="00CF658F"/>
    <w:rsid w:val="00CF6B06"/>
    <w:rsid w:val="00CF71CF"/>
    <w:rsid w:val="00CF734F"/>
    <w:rsid w:val="00CF77A1"/>
    <w:rsid w:val="00CF7ABD"/>
    <w:rsid w:val="00D000B9"/>
    <w:rsid w:val="00D010B9"/>
    <w:rsid w:val="00D01242"/>
    <w:rsid w:val="00D012ED"/>
    <w:rsid w:val="00D01764"/>
    <w:rsid w:val="00D02AA0"/>
    <w:rsid w:val="00D03171"/>
    <w:rsid w:val="00D032E6"/>
    <w:rsid w:val="00D03D8C"/>
    <w:rsid w:val="00D0460E"/>
    <w:rsid w:val="00D0613D"/>
    <w:rsid w:val="00D06FBF"/>
    <w:rsid w:val="00D071CE"/>
    <w:rsid w:val="00D07967"/>
    <w:rsid w:val="00D079A9"/>
    <w:rsid w:val="00D10030"/>
    <w:rsid w:val="00D10746"/>
    <w:rsid w:val="00D10856"/>
    <w:rsid w:val="00D11120"/>
    <w:rsid w:val="00D1177F"/>
    <w:rsid w:val="00D119AC"/>
    <w:rsid w:val="00D12FC5"/>
    <w:rsid w:val="00D13691"/>
    <w:rsid w:val="00D14436"/>
    <w:rsid w:val="00D1463D"/>
    <w:rsid w:val="00D147C0"/>
    <w:rsid w:val="00D14C7E"/>
    <w:rsid w:val="00D15E91"/>
    <w:rsid w:val="00D160FF"/>
    <w:rsid w:val="00D168A9"/>
    <w:rsid w:val="00D17C2B"/>
    <w:rsid w:val="00D17CFD"/>
    <w:rsid w:val="00D2001C"/>
    <w:rsid w:val="00D21360"/>
    <w:rsid w:val="00D2179D"/>
    <w:rsid w:val="00D22735"/>
    <w:rsid w:val="00D23199"/>
    <w:rsid w:val="00D232AC"/>
    <w:rsid w:val="00D2355F"/>
    <w:rsid w:val="00D23CCD"/>
    <w:rsid w:val="00D24331"/>
    <w:rsid w:val="00D254CA"/>
    <w:rsid w:val="00D256E3"/>
    <w:rsid w:val="00D25C01"/>
    <w:rsid w:val="00D25C08"/>
    <w:rsid w:val="00D25C64"/>
    <w:rsid w:val="00D25F06"/>
    <w:rsid w:val="00D260FA"/>
    <w:rsid w:val="00D262D0"/>
    <w:rsid w:val="00D276A8"/>
    <w:rsid w:val="00D277FC"/>
    <w:rsid w:val="00D3269B"/>
    <w:rsid w:val="00D34F35"/>
    <w:rsid w:val="00D34F88"/>
    <w:rsid w:val="00D353DE"/>
    <w:rsid w:val="00D35925"/>
    <w:rsid w:val="00D37738"/>
    <w:rsid w:val="00D37BBF"/>
    <w:rsid w:val="00D403D2"/>
    <w:rsid w:val="00D41806"/>
    <w:rsid w:val="00D41C42"/>
    <w:rsid w:val="00D422CE"/>
    <w:rsid w:val="00D4312F"/>
    <w:rsid w:val="00D43E9D"/>
    <w:rsid w:val="00D4548A"/>
    <w:rsid w:val="00D46889"/>
    <w:rsid w:val="00D4792A"/>
    <w:rsid w:val="00D47D8C"/>
    <w:rsid w:val="00D47EBE"/>
    <w:rsid w:val="00D50F81"/>
    <w:rsid w:val="00D53183"/>
    <w:rsid w:val="00D546BC"/>
    <w:rsid w:val="00D549E6"/>
    <w:rsid w:val="00D56D92"/>
    <w:rsid w:val="00D606A3"/>
    <w:rsid w:val="00D66E25"/>
    <w:rsid w:val="00D67E13"/>
    <w:rsid w:val="00D67ED8"/>
    <w:rsid w:val="00D70958"/>
    <w:rsid w:val="00D70A7D"/>
    <w:rsid w:val="00D7140C"/>
    <w:rsid w:val="00D7262C"/>
    <w:rsid w:val="00D72AE3"/>
    <w:rsid w:val="00D73169"/>
    <w:rsid w:val="00D74E7F"/>
    <w:rsid w:val="00D7533C"/>
    <w:rsid w:val="00D75E8D"/>
    <w:rsid w:val="00D764A2"/>
    <w:rsid w:val="00D807FF"/>
    <w:rsid w:val="00D813BC"/>
    <w:rsid w:val="00D8171C"/>
    <w:rsid w:val="00D820A0"/>
    <w:rsid w:val="00D84298"/>
    <w:rsid w:val="00D850FE"/>
    <w:rsid w:val="00D85CE5"/>
    <w:rsid w:val="00D85CFD"/>
    <w:rsid w:val="00D8625B"/>
    <w:rsid w:val="00D870B9"/>
    <w:rsid w:val="00D8755E"/>
    <w:rsid w:val="00D9032C"/>
    <w:rsid w:val="00D90373"/>
    <w:rsid w:val="00D915DD"/>
    <w:rsid w:val="00D91C5F"/>
    <w:rsid w:val="00D92596"/>
    <w:rsid w:val="00D95121"/>
    <w:rsid w:val="00D9706C"/>
    <w:rsid w:val="00D977C7"/>
    <w:rsid w:val="00DA36E1"/>
    <w:rsid w:val="00DA4357"/>
    <w:rsid w:val="00DA626F"/>
    <w:rsid w:val="00DA6907"/>
    <w:rsid w:val="00DA6B23"/>
    <w:rsid w:val="00DA6DDC"/>
    <w:rsid w:val="00DA6FA3"/>
    <w:rsid w:val="00DA7100"/>
    <w:rsid w:val="00DA7F8D"/>
    <w:rsid w:val="00DB04BE"/>
    <w:rsid w:val="00DB21F0"/>
    <w:rsid w:val="00DB375E"/>
    <w:rsid w:val="00DB607F"/>
    <w:rsid w:val="00DB6EB7"/>
    <w:rsid w:val="00DB71FF"/>
    <w:rsid w:val="00DC1536"/>
    <w:rsid w:val="00DC2A7C"/>
    <w:rsid w:val="00DC2F04"/>
    <w:rsid w:val="00DC3705"/>
    <w:rsid w:val="00DC4B7F"/>
    <w:rsid w:val="00DC5459"/>
    <w:rsid w:val="00DC6AC4"/>
    <w:rsid w:val="00DC6CBF"/>
    <w:rsid w:val="00DC7B1C"/>
    <w:rsid w:val="00DD211A"/>
    <w:rsid w:val="00DD211D"/>
    <w:rsid w:val="00DD2E8C"/>
    <w:rsid w:val="00DD4166"/>
    <w:rsid w:val="00DD450A"/>
    <w:rsid w:val="00DD45A7"/>
    <w:rsid w:val="00DD4912"/>
    <w:rsid w:val="00DD58D7"/>
    <w:rsid w:val="00DD5DBA"/>
    <w:rsid w:val="00DD724A"/>
    <w:rsid w:val="00DD79F9"/>
    <w:rsid w:val="00DE0631"/>
    <w:rsid w:val="00DE1121"/>
    <w:rsid w:val="00DE14B8"/>
    <w:rsid w:val="00DE165B"/>
    <w:rsid w:val="00DE2238"/>
    <w:rsid w:val="00DE3B75"/>
    <w:rsid w:val="00DE498E"/>
    <w:rsid w:val="00DE4A3B"/>
    <w:rsid w:val="00DE5268"/>
    <w:rsid w:val="00DE5960"/>
    <w:rsid w:val="00DE627F"/>
    <w:rsid w:val="00DE64E8"/>
    <w:rsid w:val="00DE69D9"/>
    <w:rsid w:val="00DE6D34"/>
    <w:rsid w:val="00DF21D8"/>
    <w:rsid w:val="00DF23F6"/>
    <w:rsid w:val="00DF2DE7"/>
    <w:rsid w:val="00DF3BE5"/>
    <w:rsid w:val="00DF5001"/>
    <w:rsid w:val="00DF566C"/>
    <w:rsid w:val="00DF5A55"/>
    <w:rsid w:val="00DF5B34"/>
    <w:rsid w:val="00DF60B1"/>
    <w:rsid w:val="00DF630B"/>
    <w:rsid w:val="00DF69AF"/>
    <w:rsid w:val="00DF746D"/>
    <w:rsid w:val="00E01235"/>
    <w:rsid w:val="00E012E1"/>
    <w:rsid w:val="00E01520"/>
    <w:rsid w:val="00E01865"/>
    <w:rsid w:val="00E02BCB"/>
    <w:rsid w:val="00E037D7"/>
    <w:rsid w:val="00E04E3A"/>
    <w:rsid w:val="00E06338"/>
    <w:rsid w:val="00E06762"/>
    <w:rsid w:val="00E071C5"/>
    <w:rsid w:val="00E11706"/>
    <w:rsid w:val="00E14B38"/>
    <w:rsid w:val="00E14ED7"/>
    <w:rsid w:val="00E16626"/>
    <w:rsid w:val="00E16DBC"/>
    <w:rsid w:val="00E215D7"/>
    <w:rsid w:val="00E217DA"/>
    <w:rsid w:val="00E22D3D"/>
    <w:rsid w:val="00E22E6D"/>
    <w:rsid w:val="00E25CD1"/>
    <w:rsid w:val="00E25E85"/>
    <w:rsid w:val="00E2608C"/>
    <w:rsid w:val="00E26B70"/>
    <w:rsid w:val="00E3027A"/>
    <w:rsid w:val="00E3195B"/>
    <w:rsid w:val="00E31FD5"/>
    <w:rsid w:val="00E320CD"/>
    <w:rsid w:val="00E3263E"/>
    <w:rsid w:val="00E32ABC"/>
    <w:rsid w:val="00E3378C"/>
    <w:rsid w:val="00E33BF0"/>
    <w:rsid w:val="00E348BE"/>
    <w:rsid w:val="00E34D90"/>
    <w:rsid w:val="00E35755"/>
    <w:rsid w:val="00E35E06"/>
    <w:rsid w:val="00E36011"/>
    <w:rsid w:val="00E3687B"/>
    <w:rsid w:val="00E37A54"/>
    <w:rsid w:val="00E4066B"/>
    <w:rsid w:val="00E43234"/>
    <w:rsid w:val="00E432D3"/>
    <w:rsid w:val="00E43741"/>
    <w:rsid w:val="00E441F3"/>
    <w:rsid w:val="00E44C46"/>
    <w:rsid w:val="00E45555"/>
    <w:rsid w:val="00E47068"/>
    <w:rsid w:val="00E51CEF"/>
    <w:rsid w:val="00E52807"/>
    <w:rsid w:val="00E52890"/>
    <w:rsid w:val="00E529B8"/>
    <w:rsid w:val="00E53F46"/>
    <w:rsid w:val="00E53FCF"/>
    <w:rsid w:val="00E54028"/>
    <w:rsid w:val="00E541FA"/>
    <w:rsid w:val="00E54221"/>
    <w:rsid w:val="00E544C8"/>
    <w:rsid w:val="00E54B36"/>
    <w:rsid w:val="00E555F0"/>
    <w:rsid w:val="00E55921"/>
    <w:rsid w:val="00E55BFF"/>
    <w:rsid w:val="00E55F92"/>
    <w:rsid w:val="00E565A7"/>
    <w:rsid w:val="00E56B7D"/>
    <w:rsid w:val="00E56F5A"/>
    <w:rsid w:val="00E57A12"/>
    <w:rsid w:val="00E62791"/>
    <w:rsid w:val="00E6432E"/>
    <w:rsid w:val="00E646EF"/>
    <w:rsid w:val="00E65CAF"/>
    <w:rsid w:val="00E65D03"/>
    <w:rsid w:val="00E65E3F"/>
    <w:rsid w:val="00E66349"/>
    <w:rsid w:val="00E672C1"/>
    <w:rsid w:val="00E67380"/>
    <w:rsid w:val="00E675D6"/>
    <w:rsid w:val="00E71631"/>
    <w:rsid w:val="00E7179E"/>
    <w:rsid w:val="00E728D8"/>
    <w:rsid w:val="00E728F7"/>
    <w:rsid w:val="00E73500"/>
    <w:rsid w:val="00E73AAE"/>
    <w:rsid w:val="00E73C92"/>
    <w:rsid w:val="00E74C91"/>
    <w:rsid w:val="00E74F86"/>
    <w:rsid w:val="00E77966"/>
    <w:rsid w:val="00E77EA4"/>
    <w:rsid w:val="00E816AA"/>
    <w:rsid w:val="00E81FC0"/>
    <w:rsid w:val="00E82F17"/>
    <w:rsid w:val="00E83E28"/>
    <w:rsid w:val="00E842DE"/>
    <w:rsid w:val="00E8550C"/>
    <w:rsid w:val="00E8615C"/>
    <w:rsid w:val="00E863A2"/>
    <w:rsid w:val="00E86F53"/>
    <w:rsid w:val="00E877C1"/>
    <w:rsid w:val="00E87D33"/>
    <w:rsid w:val="00E90416"/>
    <w:rsid w:val="00E9223E"/>
    <w:rsid w:val="00E92C4A"/>
    <w:rsid w:val="00E932B1"/>
    <w:rsid w:val="00E936A2"/>
    <w:rsid w:val="00E93AFA"/>
    <w:rsid w:val="00E94D50"/>
    <w:rsid w:val="00E95BFC"/>
    <w:rsid w:val="00E95C06"/>
    <w:rsid w:val="00E9679F"/>
    <w:rsid w:val="00E968B0"/>
    <w:rsid w:val="00E96A92"/>
    <w:rsid w:val="00E97249"/>
    <w:rsid w:val="00E97D0A"/>
    <w:rsid w:val="00EA00BE"/>
    <w:rsid w:val="00EA1A19"/>
    <w:rsid w:val="00EA1D62"/>
    <w:rsid w:val="00EA39E7"/>
    <w:rsid w:val="00EA3AF4"/>
    <w:rsid w:val="00EA3C05"/>
    <w:rsid w:val="00EA3C81"/>
    <w:rsid w:val="00EA7542"/>
    <w:rsid w:val="00EB1532"/>
    <w:rsid w:val="00EB19F7"/>
    <w:rsid w:val="00EB2DB7"/>
    <w:rsid w:val="00EB57C3"/>
    <w:rsid w:val="00EB67BC"/>
    <w:rsid w:val="00EB74D5"/>
    <w:rsid w:val="00EB7BC9"/>
    <w:rsid w:val="00EB7EB8"/>
    <w:rsid w:val="00EB7FC9"/>
    <w:rsid w:val="00EC00B2"/>
    <w:rsid w:val="00EC09C1"/>
    <w:rsid w:val="00EC0D60"/>
    <w:rsid w:val="00EC0F00"/>
    <w:rsid w:val="00EC1AEF"/>
    <w:rsid w:val="00EC25B8"/>
    <w:rsid w:val="00EC25FA"/>
    <w:rsid w:val="00EC29B4"/>
    <w:rsid w:val="00EC4F8E"/>
    <w:rsid w:val="00EC50E4"/>
    <w:rsid w:val="00EC5AFA"/>
    <w:rsid w:val="00EC71BB"/>
    <w:rsid w:val="00EC73ED"/>
    <w:rsid w:val="00ED08BC"/>
    <w:rsid w:val="00ED2521"/>
    <w:rsid w:val="00ED2692"/>
    <w:rsid w:val="00ED2EDC"/>
    <w:rsid w:val="00ED4345"/>
    <w:rsid w:val="00ED575E"/>
    <w:rsid w:val="00ED75CE"/>
    <w:rsid w:val="00ED7B2C"/>
    <w:rsid w:val="00EE0EA1"/>
    <w:rsid w:val="00EE126A"/>
    <w:rsid w:val="00EE1E4A"/>
    <w:rsid w:val="00EE2FE6"/>
    <w:rsid w:val="00EE5384"/>
    <w:rsid w:val="00EE6362"/>
    <w:rsid w:val="00EF105B"/>
    <w:rsid w:val="00EF1C2D"/>
    <w:rsid w:val="00EF226B"/>
    <w:rsid w:val="00EF22DD"/>
    <w:rsid w:val="00EF28EF"/>
    <w:rsid w:val="00EF6E74"/>
    <w:rsid w:val="00EF73B2"/>
    <w:rsid w:val="00EF78E5"/>
    <w:rsid w:val="00F00306"/>
    <w:rsid w:val="00F00C73"/>
    <w:rsid w:val="00F047DB"/>
    <w:rsid w:val="00F06389"/>
    <w:rsid w:val="00F06650"/>
    <w:rsid w:val="00F06C6D"/>
    <w:rsid w:val="00F0725A"/>
    <w:rsid w:val="00F102CB"/>
    <w:rsid w:val="00F102D3"/>
    <w:rsid w:val="00F104F1"/>
    <w:rsid w:val="00F10628"/>
    <w:rsid w:val="00F10F44"/>
    <w:rsid w:val="00F11AEF"/>
    <w:rsid w:val="00F11BD2"/>
    <w:rsid w:val="00F11C91"/>
    <w:rsid w:val="00F15288"/>
    <w:rsid w:val="00F15F33"/>
    <w:rsid w:val="00F16182"/>
    <w:rsid w:val="00F169B2"/>
    <w:rsid w:val="00F16E63"/>
    <w:rsid w:val="00F20233"/>
    <w:rsid w:val="00F20B27"/>
    <w:rsid w:val="00F20DC4"/>
    <w:rsid w:val="00F21226"/>
    <w:rsid w:val="00F21855"/>
    <w:rsid w:val="00F2382C"/>
    <w:rsid w:val="00F247FC"/>
    <w:rsid w:val="00F26307"/>
    <w:rsid w:val="00F26409"/>
    <w:rsid w:val="00F26D6D"/>
    <w:rsid w:val="00F26FCC"/>
    <w:rsid w:val="00F27539"/>
    <w:rsid w:val="00F3033C"/>
    <w:rsid w:val="00F3036C"/>
    <w:rsid w:val="00F3140F"/>
    <w:rsid w:val="00F31531"/>
    <w:rsid w:val="00F319E0"/>
    <w:rsid w:val="00F32ABF"/>
    <w:rsid w:val="00F3354C"/>
    <w:rsid w:val="00F335CC"/>
    <w:rsid w:val="00F34352"/>
    <w:rsid w:val="00F34699"/>
    <w:rsid w:val="00F36290"/>
    <w:rsid w:val="00F36760"/>
    <w:rsid w:val="00F37409"/>
    <w:rsid w:val="00F37E22"/>
    <w:rsid w:val="00F40A48"/>
    <w:rsid w:val="00F411E6"/>
    <w:rsid w:val="00F4157E"/>
    <w:rsid w:val="00F41BBD"/>
    <w:rsid w:val="00F41CD3"/>
    <w:rsid w:val="00F42F91"/>
    <w:rsid w:val="00F43737"/>
    <w:rsid w:val="00F44915"/>
    <w:rsid w:val="00F44D99"/>
    <w:rsid w:val="00F45471"/>
    <w:rsid w:val="00F458E7"/>
    <w:rsid w:val="00F46395"/>
    <w:rsid w:val="00F465BE"/>
    <w:rsid w:val="00F46E9B"/>
    <w:rsid w:val="00F474E4"/>
    <w:rsid w:val="00F47706"/>
    <w:rsid w:val="00F47714"/>
    <w:rsid w:val="00F47BCD"/>
    <w:rsid w:val="00F502C1"/>
    <w:rsid w:val="00F505BF"/>
    <w:rsid w:val="00F50FC1"/>
    <w:rsid w:val="00F53DC4"/>
    <w:rsid w:val="00F54447"/>
    <w:rsid w:val="00F54459"/>
    <w:rsid w:val="00F54461"/>
    <w:rsid w:val="00F54F1B"/>
    <w:rsid w:val="00F55085"/>
    <w:rsid w:val="00F56281"/>
    <w:rsid w:val="00F56488"/>
    <w:rsid w:val="00F567C7"/>
    <w:rsid w:val="00F56CB8"/>
    <w:rsid w:val="00F579A9"/>
    <w:rsid w:val="00F606EF"/>
    <w:rsid w:val="00F60E10"/>
    <w:rsid w:val="00F62739"/>
    <w:rsid w:val="00F644FE"/>
    <w:rsid w:val="00F65354"/>
    <w:rsid w:val="00F70BDA"/>
    <w:rsid w:val="00F710F4"/>
    <w:rsid w:val="00F71476"/>
    <w:rsid w:val="00F71629"/>
    <w:rsid w:val="00F71B5B"/>
    <w:rsid w:val="00F71C6F"/>
    <w:rsid w:val="00F71F5F"/>
    <w:rsid w:val="00F720EE"/>
    <w:rsid w:val="00F7394E"/>
    <w:rsid w:val="00F741FE"/>
    <w:rsid w:val="00F748DB"/>
    <w:rsid w:val="00F74AB7"/>
    <w:rsid w:val="00F74B72"/>
    <w:rsid w:val="00F75A50"/>
    <w:rsid w:val="00F75E1E"/>
    <w:rsid w:val="00F764C0"/>
    <w:rsid w:val="00F767BB"/>
    <w:rsid w:val="00F77040"/>
    <w:rsid w:val="00F77D30"/>
    <w:rsid w:val="00F81559"/>
    <w:rsid w:val="00F816EA"/>
    <w:rsid w:val="00F840F5"/>
    <w:rsid w:val="00F84B3D"/>
    <w:rsid w:val="00F85D49"/>
    <w:rsid w:val="00F8616D"/>
    <w:rsid w:val="00F8692A"/>
    <w:rsid w:val="00F879C9"/>
    <w:rsid w:val="00F90C4A"/>
    <w:rsid w:val="00F93138"/>
    <w:rsid w:val="00F93C85"/>
    <w:rsid w:val="00F93DEC"/>
    <w:rsid w:val="00F93E0B"/>
    <w:rsid w:val="00F93E38"/>
    <w:rsid w:val="00F95CAC"/>
    <w:rsid w:val="00F97FF5"/>
    <w:rsid w:val="00FA0E48"/>
    <w:rsid w:val="00FA0E8D"/>
    <w:rsid w:val="00FA20FD"/>
    <w:rsid w:val="00FA2139"/>
    <w:rsid w:val="00FA3FE7"/>
    <w:rsid w:val="00FA4AED"/>
    <w:rsid w:val="00FA533A"/>
    <w:rsid w:val="00FA564A"/>
    <w:rsid w:val="00FA5AD6"/>
    <w:rsid w:val="00FA6713"/>
    <w:rsid w:val="00FA6727"/>
    <w:rsid w:val="00FA7962"/>
    <w:rsid w:val="00FA7AED"/>
    <w:rsid w:val="00FA7B21"/>
    <w:rsid w:val="00FB04FA"/>
    <w:rsid w:val="00FB0B22"/>
    <w:rsid w:val="00FB2DBA"/>
    <w:rsid w:val="00FB38B5"/>
    <w:rsid w:val="00FB4A75"/>
    <w:rsid w:val="00FB6391"/>
    <w:rsid w:val="00FB6998"/>
    <w:rsid w:val="00FB6A0F"/>
    <w:rsid w:val="00FC37D2"/>
    <w:rsid w:val="00FC3FBB"/>
    <w:rsid w:val="00FC4872"/>
    <w:rsid w:val="00FC4E8F"/>
    <w:rsid w:val="00FC4F2C"/>
    <w:rsid w:val="00FC54C1"/>
    <w:rsid w:val="00FC7540"/>
    <w:rsid w:val="00FC77FA"/>
    <w:rsid w:val="00FC7D3F"/>
    <w:rsid w:val="00FC7E31"/>
    <w:rsid w:val="00FD0049"/>
    <w:rsid w:val="00FD1669"/>
    <w:rsid w:val="00FD1FC8"/>
    <w:rsid w:val="00FD25DC"/>
    <w:rsid w:val="00FD2A80"/>
    <w:rsid w:val="00FD4B5D"/>
    <w:rsid w:val="00FD5A68"/>
    <w:rsid w:val="00FD5EBC"/>
    <w:rsid w:val="00FD7AC9"/>
    <w:rsid w:val="00FE13BC"/>
    <w:rsid w:val="00FE198A"/>
    <w:rsid w:val="00FE2A6E"/>
    <w:rsid w:val="00FE2B95"/>
    <w:rsid w:val="00FE3645"/>
    <w:rsid w:val="00FE4482"/>
    <w:rsid w:val="00FE472F"/>
    <w:rsid w:val="00FE5426"/>
    <w:rsid w:val="00FE5A84"/>
    <w:rsid w:val="00FE6582"/>
    <w:rsid w:val="00FF032D"/>
    <w:rsid w:val="00FF19E8"/>
    <w:rsid w:val="00FF3208"/>
    <w:rsid w:val="00FF3FFF"/>
    <w:rsid w:val="00FF4536"/>
    <w:rsid w:val="00FF50DB"/>
    <w:rsid w:val="00FF57D5"/>
    <w:rsid w:val="00FF646A"/>
    <w:rsid w:val="00FF6B23"/>
    <w:rsid w:val="00FF7E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C26EE3"/>
  <w15:docId w15:val="{87B15BE4-13EA-4D7C-A323-252D2D0E4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20D6"/>
    <w:pPr>
      <w:spacing w:after="200" w:line="276" w:lineRule="auto"/>
    </w:pPr>
    <w:rPr>
      <w:sz w:val="22"/>
      <w:szCs w:val="22"/>
    </w:rPr>
  </w:style>
  <w:style w:type="paragraph" w:styleId="Heading1">
    <w:name w:val="heading 1"/>
    <w:basedOn w:val="Normal"/>
    <w:next w:val="Normal"/>
    <w:link w:val="Heading1Char"/>
    <w:uiPriority w:val="99"/>
    <w:qFormat/>
    <w:rsid w:val="00652AAF"/>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25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256F"/>
  </w:style>
  <w:style w:type="paragraph" w:styleId="Footer">
    <w:name w:val="footer"/>
    <w:basedOn w:val="Normal"/>
    <w:link w:val="FooterChar"/>
    <w:uiPriority w:val="99"/>
    <w:unhideWhenUsed/>
    <w:rsid w:val="008B25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256F"/>
  </w:style>
  <w:style w:type="paragraph" w:styleId="BalloonText">
    <w:name w:val="Balloon Text"/>
    <w:basedOn w:val="Normal"/>
    <w:link w:val="BalloonTextChar"/>
    <w:uiPriority w:val="99"/>
    <w:semiHidden/>
    <w:unhideWhenUsed/>
    <w:rsid w:val="008B256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8B256F"/>
    <w:rPr>
      <w:rFonts w:ascii="Tahoma" w:hAnsi="Tahoma" w:cs="Tahoma"/>
      <w:sz w:val="16"/>
      <w:szCs w:val="16"/>
    </w:rPr>
  </w:style>
  <w:style w:type="paragraph" w:styleId="NoSpacing">
    <w:name w:val="No Spacing"/>
    <w:uiPriority w:val="1"/>
    <w:qFormat/>
    <w:rsid w:val="008B256F"/>
    <w:rPr>
      <w:sz w:val="22"/>
      <w:szCs w:val="22"/>
    </w:rPr>
  </w:style>
  <w:style w:type="table" w:styleId="TableGrid">
    <w:name w:val="Table Grid"/>
    <w:basedOn w:val="TableNormal"/>
    <w:uiPriority w:val="99"/>
    <w:rsid w:val="008F4F5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8902B3"/>
    <w:rPr>
      <w:color w:val="0000FF"/>
      <w:u w:val="single"/>
    </w:rPr>
  </w:style>
  <w:style w:type="character" w:styleId="FollowedHyperlink">
    <w:name w:val="FollowedHyperlink"/>
    <w:uiPriority w:val="99"/>
    <w:semiHidden/>
    <w:unhideWhenUsed/>
    <w:rsid w:val="008902B3"/>
    <w:rPr>
      <w:color w:val="800080"/>
      <w:u w:val="single"/>
    </w:rPr>
  </w:style>
  <w:style w:type="paragraph" w:styleId="NormalWeb">
    <w:name w:val="Normal (Web)"/>
    <w:basedOn w:val="Normal"/>
    <w:semiHidden/>
    <w:rsid w:val="006A11A3"/>
    <w:pPr>
      <w:spacing w:before="100" w:beforeAutospacing="1" w:after="100" w:afterAutospacing="1" w:line="240" w:lineRule="auto"/>
    </w:pPr>
    <w:rPr>
      <w:rFonts w:ascii="Times New Roman" w:eastAsia="Times New Roman" w:hAnsi="Times New Roman"/>
      <w:sz w:val="24"/>
      <w:szCs w:val="24"/>
    </w:rPr>
  </w:style>
  <w:style w:type="paragraph" w:styleId="HTMLPreformatted">
    <w:name w:val="HTML Preformatted"/>
    <w:basedOn w:val="Normal"/>
    <w:link w:val="HTMLPreformattedChar"/>
    <w:uiPriority w:val="99"/>
    <w:semiHidden/>
    <w:unhideWhenUsed/>
    <w:rsid w:val="00330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20"/>
      <w:szCs w:val="20"/>
    </w:rPr>
  </w:style>
  <w:style w:type="character" w:customStyle="1" w:styleId="HTMLPreformattedChar">
    <w:name w:val="HTML Preformatted Char"/>
    <w:link w:val="HTMLPreformatted"/>
    <w:uiPriority w:val="99"/>
    <w:semiHidden/>
    <w:rsid w:val="00330217"/>
    <w:rPr>
      <w:rFonts w:ascii="Courier New" w:eastAsia="Times New Roman" w:hAnsi="Courier New" w:cs="Courier New"/>
      <w:color w:val="000000"/>
    </w:rPr>
  </w:style>
  <w:style w:type="paragraph" w:styleId="ListParagraph">
    <w:name w:val="List Paragraph"/>
    <w:basedOn w:val="Normal"/>
    <w:uiPriority w:val="34"/>
    <w:qFormat/>
    <w:rsid w:val="00A4712C"/>
    <w:pPr>
      <w:spacing w:after="0" w:line="240" w:lineRule="auto"/>
      <w:ind w:left="720"/>
    </w:pPr>
  </w:style>
  <w:style w:type="paragraph" w:customStyle="1" w:styleId="Default">
    <w:name w:val="Default"/>
    <w:rsid w:val="008C3A0A"/>
    <w:pPr>
      <w:autoSpaceDE w:val="0"/>
      <w:autoSpaceDN w:val="0"/>
      <w:adjustRightInd w:val="0"/>
    </w:pPr>
    <w:rPr>
      <w:rFonts w:ascii="Times New Roman" w:hAnsi="Times New Roman"/>
      <w:color w:val="000000"/>
      <w:sz w:val="24"/>
      <w:szCs w:val="24"/>
    </w:rPr>
  </w:style>
  <w:style w:type="paragraph" w:styleId="Title">
    <w:name w:val="Title"/>
    <w:basedOn w:val="Normal"/>
    <w:next w:val="Normal"/>
    <w:link w:val="TitleChar"/>
    <w:uiPriority w:val="10"/>
    <w:qFormat/>
    <w:rsid w:val="00B502D4"/>
    <w:pPr>
      <w:pBdr>
        <w:bottom w:val="single" w:sz="8" w:space="4" w:color="4F81BD"/>
      </w:pBdr>
      <w:spacing w:after="300" w:line="240" w:lineRule="auto"/>
      <w:contextualSpacing/>
    </w:pPr>
    <w:rPr>
      <w:rFonts w:ascii="Cambria" w:eastAsia="Times New Roman" w:hAnsi="Cambria"/>
      <w:color w:val="17365D"/>
      <w:spacing w:val="5"/>
      <w:kern w:val="28"/>
      <w:sz w:val="52"/>
      <w:szCs w:val="52"/>
      <w:lang w:eastAsia="ja-JP"/>
    </w:rPr>
  </w:style>
  <w:style w:type="character" w:customStyle="1" w:styleId="TitleChar">
    <w:name w:val="Title Char"/>
    <w:link w:val="Title"/>
    <w:uiPriority w:val="10"/>
    <w:rsid w:val="00B502D4"/>
    <w:rPr>
      <w:rFonts w:ascii="Cambria" w:eastAsia="Times New Roman" w:hAnsi="Cambria" w:cs="Times New Roman"/>
      <w:color w:val="17365D"/>
      <w:spacing w:val="5"/>
      <w:kern w:val="28"/>
      <w:sz w:val="52"/>
      <w:szCs w:val="52"/>
      <w:lang w:eastAsia="ja-JP"/>
    </w:rPr>
  </w:style>
  <w:style w:type="paragraph" w:styleId="Subtitle">
    <w:name w:val="Subtitle"/>
    <w:basedOn w:val="Normal"/>
    <w:next w:val="Normal"/>
    <w:link w:val="SubtitleChar"/>
    <w:uiPriority w:val="11"/>
    <w:qFormat/>
    <w:rsid w:val="00B502D4"/>
    <w:pPr>
      <w:numPr>
        <w:ilvl w:val="1"/>
      </w:numPr>
    </w:pPr>
    <w:rPr>
      <w:rFonts w:ascii="Cambria" w:eastAsia="Times New Roman" w:hAnsi="Cambria"/>
      <w:i/>
      <w:iCs/>
      <w:color w:val="4F81BD"/>
      <w:spacing w:val="15"/>
      <w:sz w:val="24"/>
      <w:szCs w:val="24"/>
      <w:lang w:eastAsia="ja-JP"/>
    </w:rPr>
  </w:style>
  <w:style w:type="character" w:customStyle="1" w:styleId="SubtitleChar">
    <w:name w:val="Subtitle Char"/>
    <w:link w:val="Subtitle"/>
    <w:uiPriority w:val="11"/>
    <w:rsid w:val="00B502D4"/>
    <w:rPr>
      <w:rFonts w:ascii="Cambria" w:eastAsia="Times New Roman" w:hAnsi="Cambria" w:cs="Times New Roman"/>
      <w:i/>
      <w:iCs/>
      <w:color w:val="4F81BD"/>
      <w:spacing w:val="15"/>
      <w:sz w:val="24"/>
      <w:szCs w:val="24"/>
      <w:lang w:eastAsia="ja-JP"/>
    </w:rPr>
  </w:style>
  <w:style w:type="character" w:customStyle="1" w:styleId="Heading1Char">
    <w:name w:val="Heading 1 Char"/>
    <w:link w:val="Heading1"/>
    <w:uiPriority w:val="99"/>
    <w:rsid w:val="00652AAF"/>
    <w:rPr>
      <w:rFonts w:ascii="Cambria" w:eastAsia="Times New Roman" w:hAnsi="Cambria" w:cs="Times New Roman"/>
      <w:b/>
      <w:bCs/>
      <w:kern w:val="32"/>
      <w:sz w:val="32"/>
      <w:szCs w:val="32"/>
    </w:rPr>
  </w:style>
  <w:style w:type="paragraph" w:styleId="TOCHeading">
    <w:name w:val="TOC Heading"/>
    <w:basedOn w:val="Heading1"/>
    <w:next w:val="Normal"/>
    <w:uiPriority w:val="39"/>
    <w:unhideWhenUsed/>
    <w:qFormat/>
    <w:rsid w:val="00B9145B"/>
    <w:pPr>
      <w:keepLines/>
      <w:spacing w:before="480" w:after="0"/>
      <w:outlineLvl w:val="9"/>
    </w:pPr>
    <w:rPr>
      <w:rFonts w:eastAsia="MS Gothic"/>
      <w:color w:val="365F91"/>
      <w:kern w:val="0"/>
      <w:sz w:val="28"/>
      <w:szCs w:val="28"/>
      <w:lang w:eastAsia="ja-JP"/>
    </w:rPr>
  </w:style>
  <w:style w:type="character" w:styleId="LineNumber">
    <w:name w:val="line number"/>
    <w:basedOn w:val="DefaultParagraphFont"/>
    <w:uiPriority w:val="99"/>
    <w:semiHidden/>
    <w:unhideWhenUsed/>
    <w:rsid w:val="001F20D6"/>
    <w:rPr>
      <w:rFonts w:ascii="Arial" w:hAnsi="Arial"/>
      <w:sz w:val="16"/>
    </w:rPr>
  </w:style>
  <w:style w:type="character" w:styleId="CommentReference">
    <w:name w:val="annotation reference"/>
    <w:basedOn w:val="DefaultParagraphFont"/>
    <w:uiPriority w:val="99"/>
    <w:semiHidden/>
    <w:unhideWhenUsed/>
    <w:rsid w:val="006E1A2F"/>
    <w:rPr>
      <w:sz w:val="16"/>
      <w:szCs w:val="16"/>
    </w:rPr>
  </w:style>
  <w:style w:type="paragraph" w:styleId="CommentText">
    <w:name w:val="annotation text"/>
    <w:basedOn w:val="Normal"/>
    <w:link w:val="CommentTextChar"/>
    <w:uiPriority w:val="99"/>
    <w:unhideWhenUsed/>
    <w:rsid w:val="006E1A2F"/>
    <w:pPr>
      <w:spacing w:line="240" w:lineRule="auto"/>
    </w:pPr>
    <w:rPr>
      <w:sz w:val="20"/>
      <w:szCs w:val="20"/>
    </w:rPr>
  </w:style>
  <w:style w:type="character" w:customStyle="1" w:styleId="CommentTextChar">
    <w:name w:val="Comment Text Char"/>
    <w:basedOn w:val="DefaultParagraphFont"/>
    <w:link w:val="CommentText"/>
    <w:uiPriority w:val="99"/>
    <w:rsid w:val="006E1A2F"/>
  </w:style>
  <w:style w:type="table" w:customStyle="1" w:styleId="TableGrid1">
    <w:name w:val="Table Grid1"/>
    <w:basedOn w:val="TableNormal"/>
    <w:next w:val="TableGrid"/>
    <w:uiPriority w:val="59"/>
    <w:rsid w:val="00A313C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3469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BA05B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DE596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5B086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8B616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266F4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997E6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A717A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53491"/>
    <w:rPr>
      <w:b/>
      <w:bCs/>
    </w:rPr>
  </w:style>
  <w:style w:type="character" w:customStyle="1" w:styleId="CommentSubjectChar">
    <w:name w:val="Comment Subject Char"/>
    <w:basedOn w:val="CommentTextChar"/>
    <w:link w:val="CommentSubject"/>
    <w:uiPriority w:val="99"/>
    <w:semiHidden/>
    <w:rsid w:val="00853491"/>
    <w:rPr>
      <w:b/>
      <w:bCs/>
    </w:rPr>
  </w:style>
  <w:style w:type="paragraph" w:customStyle="1" w:styleId="TableParagraph">
    <w:name w:val="Table Paragraph"/>
    <w:basedOn w:val="Normal"/>
    <w:uiPriority w:val="1"/>
    <w:qFormat/>
    <w:rsid w:val="005029FD"/>
    <w:pPr>
      <w:widowControl w:val="0"/>
      <w:spacing w:after="0" w:line="240" w:lineRule="auto"/>
    </w:pPr>
    <w:rPr>
      <w:rFonts w:asciiTheme="minorHAnsi" w:eastAsiaTheme="minorHAnsi" w:hAnsiTheme="minorHAnsi" w:cstheme="minorBidi"/>
    </w:rPr>
  </w:style>
  <w:style w:type="paragraph" w:styleId="ListBullet2">
    <w:name w:val="List Bullet 2"/>
    <w:basedOn w:val="ListBullet"/>
    <w:uiPriority w:val="99"/>
    <w:unhideWhenUsed/>
    <w:rsid w:val="0055290E"/>
    <w:pPr>
      <w:numPr>
        <w:ilvl w:val="1"/>
      </w:numPr>
    </w:pPr>
    <w:rPr>
      <w:lang w:val="en-US"/>
    </w:rPr>
  </w:style>
  <w:style w:type="paragraph" w:styleId="ListBullet">
    <w:name w:val="List Bullet"/>
    <w:basedOn w:val="Normal"/>
    <w:uiPriority w:val="99"/>
    <w:qFormat/>
    <w:rsid w:val="0055290E"/>
    <w:pPr>
      <w:numPr>
        <w:numId w:val="21"/>
      </w:numPr>
      <w:spacing w:before="60" w:after="120" w:line="264" w:lineRule="auto"/>
      <w:contextualSpacing/>
    </w:pPr>
    <w:rPr>
      <w:rFonts w:ascii="Arial" w:eastAsia="Times New Roman" w:hAnsi="Arial"/>
      <w:sz w:val="20"/>
      <w:lang w:val="en-AU" w:eastAsia="en-AU"/>
    </w:rPr>
  </w:style>
  <w:style w:type="paragraph" w:styleId="ListBullet3">
    <w:name w:val="List Bullet 3"/>
    <w:basedOn w:val="ListBullet2"/>
    <w:uiPriority w:val="99"/>
    <w:unhideWhenUsed/>
    <w:rsid w:val="0055290E"/>
    <w:pPr>
      <w:numPr>
        <w:ilvl w:val="2"/>
      </w:numPr>
    </w:pPr>
  </w:style>
  <w:style w:type="paragraph" w:styleId="ListBullet4">
    <w:name w:val="List Bullet 4"/>
    <w:basedOn w:val="ListBullet3"/>
    <w:uiPriority w:val="99"/>
    <w:unhideWhenUsed/>
    <w:rsid w:val="0055290E"/>
    <w:pPr>
      <w:numPr>
        <w:ilvl w:val="3"/>
      </w:numPr>
    </w:pPr>
  </w:style>
  <w:style w:type="table" w:customStyle="1" w:styleId="TableGrid10">
    <w:name w:val="Table Grid10"/>
    <w:basedOn w:val="TableNormal"/>
    <w:next w:val="TableGrid"/>
    <w:uiPriority w:val="99"/>
    <w:rsid w:val="00A91F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2">
    <w:name w:val="toc 2"/>
    <w:basedOn w:val="Normal"/>
    <w:next w:val="Normal"/>
    <w:autoRedefine/>
    <w:uiPriority w:val="39"/>
    <w:unhideWhenUsed/>
    <w:rsid w:val="00625363"/>
    <w:pPr>
      <w:spacing w:after="100"/>
      <w:ind w:left="220"/>
    </w:pPr>
  </w:style>
  <w:style w:type="table" w:customStyle="1" w:styleId="TableGrid11">
    <w:name w:val="Table Grid11"/>
    <w:basedOn w:val="TableNormal"/>
    <w:next w:val="TableGrid"/>
    <w:uiPriority w:val="39"/>
    <w:rsid w:val="00ED08B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6D50E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C6286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99"/>
    <w:rsid w:val="00045C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
    <w:name w:val="Table Grid15"/>
    <w:basedOn w:val="TableNormal"/>
    <w:next w:val="TableGrid"/>
    <w:uiPriority w:val="99"/>
    <w:rsid w:val="0077102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
    <w:name w:val="Table Grid41"/>
    <w:basedOn w:val="TableNormal"/>
    <w:next w:val="TableGrid"/>
    <w:uiPriority w:val="59"/>
    <w:rsid w:val="0077102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1">
    <w:name w:val="Table Grid151"/>
    <w:basedOn w:val="TableNormal"/>
    <w:next w:val="TableGrid"/>
    <w:uiPriority w:val="59"/>
    <w:rsid w:val="0002194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99"/>
    <w:rsid w:val="00184C7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
    <w:name w:val="No List1"/>
    <w:next w:val="NoList"/>
    <w:uiPriority w:val="99"/>
    <w:semiHidden/>
    <w:unhideWhenUsed/>
    <w:rsid w:val="00E071C5"/>
  </w:style>
  <w:style w:type="table" w:customStyle="1" w:styleId="TableGrid17">
    <w:name w:val="Table Grid17"/>
    <w:basedOn w:val="TableNormal"/>
    <w:next w:val="TableGrid"/>
    <w:uiPriority w:val="99"/>
    <w:rsid w:val="00E07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8">
    <w:name w:val="Table Grid18"/>
    <w:basedOn w:val="TableNormal"/>
    <w:next w:val="TableGrid"/>
    <w:uiPriority w:val="59"/>
    <w:rsid w:val="00E071C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E071C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071C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E071C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071C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59"/>
    <w:rsid w:val="00E07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1">
    <w:name w:val="Table Grid71"/>
    <w:basedOn w:val="TableNormal"/>
    <w:next w:val="TableGrid"/>
    <w:uiPriority w:val="59"/>
    <w:rsid w:val="00E071C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leNormal"/>
    <w:next w:val="TableGrid"/>
    <w:uiPriority w:val="59"/>
    <w:rsid w:val="00E071C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E071C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
    <w:name w:val="Table Grid101"/>
    <w:basedOn w:val="TableNormal"/>
    <w:next w:val="TableGrid"/>
    <w:uiPriority w:val="99"/>
    <w:rsid w:val="00E07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39"/>
    <w:rsid w:val="00E071C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39"/>
    <w:rsid w:val="00E071C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39"/>
    <w:rsid w:val="00E071C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1">
    <w:name w:val="Table Grid141"/>
    <w:basedOn w:val="TableNormal"/>
    <w:next w:val="TableGrid"/>
    <w:uiPriority w:val="99"/>
    <w:rsid w:val="00E07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2">
    <w:name w:val="Table Grid152"/>
    <w:basedOn w:val="TableNormal"/>
    <w:next w:val="TableGrid"/>
    <w:uiPriority w:val="99"/>
    <w:rsid w:val="00E07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1">
    <w:name w:val="Table Grid411"/>
    <w:basedOn w:val="TableNormal"/>
    <w:next w:val="TableGrid"/>
    <w:uiPriority w:val="59"/>
    <w:rsid w:val="00E071C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11">
    <w:name w:val="Table Grid1511"/>
    <w:basedOn w:val="TableNormal"/>
    <w:next w:val="TableGrid"/>
    <w:uiPriority w:val="59"/>
    <w:rsid w:val="00E071C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1">
    <w:name w:val="Table Grid161"/>
    <w:basedOn w:val="TableNormal"/>
    <w:next w:val="TableGrid"/>
    <w:uiPriority w:val="99"/>
    <w:rsid w:val="00E07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basedOn w:val="DefaultParagraphFont"/>
    <w:uiPriority w:val="99"/>
    <w:semiHidden/>
    <w:unhideWhenUsed/>
    <w:rsid w:val="00E071C5"/>
    <w:rPr>
      <w:color w:val="808080"/>
      <w:shd w:val="clear" w:color="auto" w:fill="E6E6E6"/>
    </w:rPr>
  </w:style>
  <w:style w:type="table" w:customStyle="1" w:styleId="TableGrid162">
    <w:name w:val="Table Grid162"/>
    <w:basedOn w:val="TableNormal"/>
    <w:next w:val="TableGrid"/>
    <w:uiPriority w:val="99"/>
    <w:rsid w:val="009F579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39"/>
    <w:rsid w:val="00C5063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99"/>
    <w:rsid w:val="00D50F8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0">
    <w:name w:val="Table Grid20"/>
    <w:basedOn w:val="TableNormal"/>
    <w:next w:val="TableGrid"/>
    <w:uiPriority w:val="99"/>
    <w:rsid w:val="000C4B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next w:val="TableGrid"/>
    <w:uiPriority w:val="99"/>
    <w:rsid w:val="0089043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C3080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24269">
      <w:bodyDiv w:val="1"/>
      <w:marLeft w:val="0"/>
      <w:marRight w:val="0"/>
      <w:marTop w:val="0"/>
      <w:marBottom w:val="0"/>
      <w:divBdr>
        <w:top w:val="none" w:sz="0" w:space="0" w:color="auto"/>
        <w:left w:val="none" w:sz="0" w:space="0" w:color="auto"/>
        <w:bottom w:val="none" w:sz="0" w:space="0" w:color="auto"/>
        <w:right w:val="none" w:sz="0" w:space="0" w:color="auto"/>
      </w:divBdr>
    </w:div>
    <w:div w:id="21833919">
      <w:bodyDiv w:val="1"/>
      <w:marLeft w:val="0"/>
      <w:marRight w:val="0"/>
      <w:marTop w:val="0"/>
      <w:marBottom w:val="0"/>
      <w:divBdr>
        <w:top w:val="none" w:sz="0" w:space="0" w:color="auto"/>
        <w:left w:val="none" w:sz="0" w:space="0" w:color="auto"/>
        <w:bottom w:val="none" w:sz="0" w:space="0" w:color="auto"/>
        <w:right w:val="none" w:sz="0" w:space="0" w:color="auto"/>
      </w:divBdr>
    </w:div>
    <w:div w:id="25982981">
      <w:bodyDiv w:val="1"/>
      <w:marLeft w:val="0"/>
      <w:marRight w:val="0"/>
      <w:marTop w:val="0"/>
      <w:marBottom w:val="0"/>
      <w:divBdr>
        <w:top w:val="none" w:sz="0" w:space="0" w:color="auto"/>
        <w:left w:val="none" w:sz="0" w:space="0" w:color="auto"/>
        <w:bottom w:val="none" w:sz="0" w:space="0" w:color="auto"/>
        <w:right w:val="none" w:sz="0" w:space="0" w:color="auto"/>
      </w:divBdr>
    </w:div>
    <w:div w:id="58292134">
      <w:bodyDiv w:val="1"/>
      <w:marLeft w:val="0"/>
      <w:marRight w:val="0"/>
      <w:marTop w:val="0"/>
      <w:marBottom w:val="0"/>
      <w:divBdr>
        <w:top w:val="none" w:sz="0" w:space="0" w:color="auto"/>
        <w:left w:val="none" w:sz="0" w:space="0" w:color="auto"/>
        <w:bottom w:val="none" w:sz="0" w:space="0" w:color="auto"/>
        <w:right w:val="none" w:sz="0" w:space="0" w:color="auto"/>
      </w:divBdr>
    </w:div>
    <w:div w:id="106506589">
      <w:bodyDiv w:val="1"/>
      <w:marLeft w:val="0"/>
      <w:marRight w:val="0"/>
      <w:marTop w:val="0"/>
      <w:marBottom w:val="0"/>
      <w:divBdr>
        <w:top w:val="none" w:sz="0" w:space="0" w:color="auto"/>
        <w:left w:val="none" w:sz="0" w:space="0" w:color="auto"/>
        <w:bottom w:val="none" w:sz="0" w:space="0" w:color="auto"/>
        <w:right w:val="none" w:sz="0" w:space="0" w:color="auto"/>
      </w:divBdr>
    </w:div>
    <w:div w:id="111049900">
      <w:bodyDiv w:val="1"/>
      <w:marLeft w:val="0"/>
      <w:marRight w:val="0"/>
      <w:marTop w:val="0"/>
      <w:marBottom w:val="0"/>
      <w:divBdr>
        <w:top w:val="none" w:sz="0" w:space="0" w:color="auto"/>
        <w:left w:val="none" w:sz="0" w:space="0" w:color="auto"/>
        <w:bottom w:val="none" w:sz="0" w:space="0" w:color="auto"/>
        <w:right w:val="none" w:sz="0" w:space="0" w:color="auto"/>
      </w:divBdr>
    </w:div>
    <w:div w:id="193034760">
      <w:bodyDiv w:val="1"/>
      <w:marLeft w:val="0"/>
      <w:marRight w:val="0"/>
      <w:marTop w:val="0"/>
      <w:marBottom w:val="0"/>
      <w:divBdr>
        <w:top w:val="none" w:sz="0" w:space="0" w:color="auto"/>
        <w:left w:val="none" w:sz="0" w:space="0" w:color="auto"/>
        <w:bottom w:val="none" w:sz="0" w:space="0" w:color="auto"/>
        <w:right w:val="none" w:sz="0" w:space="0" w:color="auto"/>
      </w:divBdr>
    </w:div>
    <w:div w:id="232546483">
      <w:bodyDiv w:val="1"/>
      <w:marLeft w:val="0"/>
      <w:marRight w:val="0"/>
      <w:marTop w:val="0"/>
      <w:marBottom w:val="0"/>
      <w:divBdr>
        <w:top w:val="none" w:sz="0" w:space="0" w:color="auto"/>
        <w:left w:val="none" w:sz="0" w:space="0" w:color="auto"/>
        <w:bottom w:val="none" w:sz="0" w:space="0" w:color="auto"/>
        <w:right w:val="none" w:sz="0" w:space="0" w:color="auto"/>
      </w:divBdr>
    </w:div>
    <w:div w:id="240726109">
      <w:bodyDiv w:val="1"/>
      <w:marLeft w:val="0"/>
      <w:marRight w:val="0"/>
      <w:marTop w:val="0"/>
      <w:marBottom w:val="0"/>
      <w:divBdr>
        <w:top w:val="none" w:sz="0" w:space="0" w:color="auto"/>
        <w:left w:val="none" w:sz="0" w:space="0" w:color="auto"/>
        <w:bottom w:val="none" w:sz="0" w:space="0" w:color="auto"/>
        <w:right w:val="none" w:sz="0" w:space="0" w:color="auto"/>
      </w:divBdr>
    </w:div>
    <w:div w:id="276302633">
      <w:bodyDiv w:val="1"/>
      <w:marLeft w:val="0"/>
      <w:marRight w:val="0"/>
      <w:marTop w:val="0"/>
      <w:marBottom w:val="0"/>
      <w:divBdr>
        <w:top w:val="none" w:sz="0" w:space="0" w:color="auto"/>
        <w:left w:val="none" w:sz="0" w:space="0" w:color="auto"/>
        <w:bottom w:val="none" w:sz="0" w:space="0" w:color="auto"/>
        <w:right w:val="none" w:sz="0" w:space="0" w:color="auto"/>
      </w:divBdr>
    </w:div>
    <w:div w:id="278267030">
      <w:bodyDiv w:val="1"/>
      <w:marLeft w:val="0"/>
      <w:marRight w:val="0"/>
      <w:marTop w:val="0"/>
      <w:marBottom w:val="0"/>
      <w:divBdr>
        <w:top w:val="none" w:sz="0" w:space="0" w:color="auto"/>
        <w:left w:val="none" w:sz="0" w:space="0" w:color="auto"/>
        <w:bottom w:val="none" w:sz="0" w:space="0" w:color="auto"/>
        <w:right w:val="none" w:sz="0" w:space="0" w:color="auto"/>
      </w:divBdr>
    </w:div>
    <w:div w:id="292950039">
      <w:bodyDiv w:val="1"/>
      <w:marLeft w:val="0"/>
      <w:marRight w:val="0"/>
      <w:marTop w:val="0"/>
      <w:marBottom w:val="0"/>
      <w:divBdr>
        <w:top w:val="none" w:sz="0" w:space="0" w:color="auto"/>
        <w:left w:val="none" w:sz="0" w:space="0" w:color="auto"/>
        <w:bottom w:val="none" w:sz="0" w:space="0" w:color="auto"/>
        <w:right w:val="none" w:sz="0" w:space="0" w:color="auto"/>
      </w:divBdr>
    </w:div>
    <w:div w:id="323171490">
      <w:bodyDiv w:val="1"/>
      <w:marLeft w:val="0"/>
      <w:marRight w:val="0"/>
      <w:marTop w:val="0"/>
      <w:marBottom w:val="0"/>
      <w:divBdr>
        <w:top w:val="none" w:sz="0" w:space="0" w:color="auto"/>
        <w:left w:val="none" w:sz="0" w:space="0" w:color="auto"/>
        <w:bottom w:val="none" w:sz="0" w:space="0" w:color="auto"/>
        <w:right w:val="none" w:sz="0" w:space="0" w:color="auto"/>
      </w:divBdr>
    </w:div>
    <w:div w:id="325786210">
      <w:bodyDiv w:val="1"/>
      <w:marLeft w:val="0"/>
      <w:marRight w:val="0"/>
      <w:marTop w:val="0"/>
      <w:marBottom w:val="0"/>
      <w:divBdr>
        <w:top w:val="none" w:sz="0" w:space="0" w:color="auto"/>
        <w:left w:val="none" w:sz="0" w:space="0" w:color="auto"/>
        <w:bottom w:val="none" w:sz="0" w:space="0" w:color="auto"/>
        <w:right w:val="none" w:sz="0" w:space="0" w:color="auto"/>
      </w:divBdr>
    </w:div>
    <w:div w:id="332993296">
      <w:bodyDiv w:val="1"/>
      <w:marLeft w:val="0"/>
      <w:marRight w:val="0"/>
      <w:marTop w:val="0"/>
      <w:marBottom w:val="0"/>
      <w:divBdr>
        <w:top w:val="none" w:sz="0" w:space="0" w:color="auto"/>
        <w:left w:val="none" w:sz="0" w:space="0" w:color="auto"/>
        <w:bottom w:val="none" w:sz="0" w:space="0" w:color="auto"/>
        <w:right w:val="none" w:sz="0" w:space="0" w:color="auto"/>
      </w:divBdr>
    </w:div>
    <w:div w:id="344790592">
      <w:bodyDiv w:val="1"/>
      <w:marLeft w:val="0"/>
      <w:marRight w:val="0"/>
      <w:marTop w:val="0"/>
      <w:marBottom w:val="0"/>
      <w:divBdr>
        <w:top w:val="none" w:sz="0" w:space="0" w:color="auto"/>
        <w:left w:val="none" w:sz="0" w:space="0" w:color="auto"/>
        <w:bottom w:val="none" w:sz="0" w:space="0" w:color="auto"/>
        <w:right w:val="none" w:sz="0" w:space="0" w:color="auto"/>
      </w:divBdr>
    </w:div>
    <w:div w:id="351490198">
      <w:bodyDiv w:val="1"/>
      <w:marLeft w:val="0"/>
      <w:marRight w:val="0"/>
      <w:marTop w:val="0"/>
      <w:marBottom w:val="0"/>
      <w:divBdr>
        <w:top w:val="none" w:sz="0" w:space="0" w:color="auto"/>
        <w:left w:val="none" w:sz="0" w:space="0" w:color="auto"/>
        <w:bottom w:val="none" w:sz="0" w:space="0" w:color="auto"/>
        <w:right w:val="none" w:sz="0" w:space="0" w:color="auto"/>
      </w:divBdr>
    </w:div>
    <w:div w:id="353850098">
      <w:bodyDiv w:val="1"/>
      <w:marLeft w:val="0"/>
      <w:marRight w:val="0"/>
      <w:marTop w:val="0"/>
      <w:marBottom w:val="0"/>
      <w:divBdr>
        <w:top w:val="none" w:sz="0" w:space="0" w:color="auto"/>
        <w:left w:val="none" w:sz="0" w:space="0" w:color="auto"/>
        <w:bottom w:val="none" w:sz="0" w:space="0" w:color="auto"/>
        <w:right w:val="none" w:sz="0" w:space="0" w:color="auto"/>
      </w:divBdr>
    </w:div>
    <w:div w:id="366683773">
      <w:bodyDiv w:val="1"/>
      <w:marLeft w:val="0"/>
      <w:marRight w:val="0"/>
      <w:marTop w:val="0"/>
      <w:marBottom w:val="0"/>
      <w:divBdr>
        <w:top w:val="none" w:sz="0" w:space="0" w:color="auto"/>
        <w:left w:val="none" w:sz="0" w:space="0" w:color="auto"/>
        <w:bottom w:val="none" w:sz="0" w:space="0" w:color="auto"/>
        <w:right w:val="none" w:sz="0" w:space="0" w:color="auto"/>
      </w:divBdr>
    </w:div>
    <w:div w:id="377315115">
      <w:bodyDiv w:val="1"/>
      <w:marLeft w:val="0"/>
      <w:marRight w:val="0"/>
      <w:marTop w:val="0"/>
      <w:marBottom w:val="0"/>
      <w:divBdr>
        <w:top w:val="none" w:sz="0" w:space="0" w:color="auto"/>
        <w:left w:val="none" w:sz="0" w:space="0" w:color="auto"/>
        <w:bottom w:val="none" w:sz="0" w:space="0" w:color="auto"/>
        <w:right w:val="none" w:sz="0" w:space="0" w:color="auto"/>
      </w:divBdr>
    </w:div>
    <w:div w:id="377628519">
      <w:bodyDiv w:val="1"/>
      <w:marLeft w:val="0"/>
      <w:marRight w:val="0"/>
      <w:marTop w:val="0"/>
      <w:marBottom w:val="0"/>
      <w:divBdr>
        <w:top w:val="none" w:sz="0" w:space="0" w:color="auto"/>
        <w:left w:val="none" w:sz="0" w:space="0" w:color="auto"/>
        <w:bottom w:val="none" w:sz="0" w:space="0" w:color="auto"/>
        <w:right w:val="none" w:sz="0" w:space="0" w:color="auto"/>
      </w:divBdr>
    </w:div>
    <w:div w:id="380327430">
      <w:bodyDiv w:val="1"/>
      <w:marLeft w:val="0"/>
      <w:marRight w:val="0"/>
      <w:marTop w:val="0"/>
      <w:marBottom w:val="0"/>
      <w:divBdr>
        <w:top w:val="none" w:sz="0" w:space="0" w:color="auto"/>
        <w:left w:val="none" w:sz="0" w:space="0" w:color="auto"/>
        <w:bottom w:val="none" w:sz="0" w:space="0" w:color="auto"/>
        <w:right w:val="none" w:sz="0" w:space="0" w:color="auto"/>
      </w:divBdr>
    </w:div>
    <w:div w:id="401216100">
      <w:bodyDiv w:val="1"/>
      <w:marLeft w:val="0"/>
      <w:marRight w:val="0"/>
      <w:marTop w:val="0"/>
      <w:marBottom w:val="0"/>
      <w:divBdr>
        <w:top w:val="none" w:sz="0" w:space="0" w:color="auto"/>
        <w:left w:val="none" w:sz="0" w:space="0" w:color="auto"/>
        <w:bottom w:val="none" w:sz="0" w:space="0" w:color="auto"/>
        <w:right w:val="none" w:sz="0" w:space="0" w:color="auto"/>
      </w:divBdr>
    </w:div>
    <w:div w:id="421537947">
      <w:bodyDiv w:val="1"/>
      <w:marLeft w:val="0"/>
      <w:marRight w:val="0"/>
      <w:marTop w:val="0"/>
      <w:marBottom w:val="0"/>
      <w:divBdr>
        <w:top w:val="none" w:sz="0" w:space="0" w:color="auto"/>
        <w:left w:val="none" w:sz="0" w:space="0" w:color="auto"/>
        <w:bottom w:val="none" w:sz="0" w:space="0" w:color="auto"/>
        <w:right w:val="none" w:sz="0" w:space="0" w:color="auto"/>
      </w:divBdr>
    </w:div>
    <w:div w:id="458037048">
      <w:bodyDiv w:val="1"/>
      <w:marLeft w:val="0"/>
      <w:marRight w:val="0"/>
      <w:marTop w:val="0"/>
      <w:marBottom w:val="0"/>
      <w:divBdr>
        <w:top w:val="none" w:sz="0" w:space="0" w:color="auto"/>
        <w:left w:val="none" w:sz="0" w:space="0" w:color="auto"/>
        <w:bottom w:val="none" w:sz="0" w:space="0" w:color="auto"/>
        <w:right w:val="none" w:sz="0" w:space="0" w:color="auto"/>
      </w:divBdr>
    </w:div>
    <w:div w:id="464347994">
      <w:bodyDiv w:val="1"/>
      <w:marLeft w:val="0"/>
      <w:marRight w:val="0"/>
      <w:marTop w:val="0"/>
      <w:marBottom w:val="0"/>
      <w:divBdr>
        <w:top w:val="none" w:sz="0" w:space="0" w:color="auto"/>
        <w:left w:val="none" w:sz="0" w:space="0" w:color="auto"/>
        <w:bottom w:val="none" w:sz="0" w:space="0" w:color="auto"/>
        <w:right w:val="none" w:sz="0" w:space="0" w:color="auto"/>
      </w:divBdr>
    </w:div>
    <w:div w:id="480511975">
      <w:bodyDiv w:val="1"/>
      <w:marLeft w:val="0"/>
      <w:marRight w:val="0"/>
      <w:marTop w:val="0"/>
      <w:marBottom w:val="0"/>
      <w:divBdr>
        <w:top w:val="none" w:sz="0" w:space="0" w:color="auto"/>
        <w:left w:val="none" w:sz="0" w:space="0" w:color="auto"/>
        <w:bottom w:val="none" w:sz="0" w:space="0" w:color="auto"/>
        <w:right w:val="none" w:sz="0" w:space="0" w:color="auto"/>
      </w:divBdr>
    </w:div>
    <w:div w:id="486558186">
      <w:bodyDiv w:val="1"/>
      <w:marLeft w:val="0"/>
      <w:marRight w:val="0"/>
      <w:marTop w:val="0"/>
      <w:marBottom w:val="0"/>
      <w:divBdr>
        <w:top w:val="none" w:sz="0" w:space="0" w:color="auto"/>
        <w:left w:val="none" w:sz="0" w:space="0" w:color="auto"/>
        <w:bottom w:val="none" w:sz="0" w:space="0" w:color="auto"/>
        <w:right w:val="none" w:sz="0" w:space="0" w:color="auto"/>
      </w:divBdr>
    </w:div>
    <w:div w:id="495271840">
      <w:bodyDiv w:val="1"/>
      <w:marLeft w:val="0"/>
      <w:marRight w:val="0"/>
      <w:marTop w:val="0"/>
      <w:marBottom w:val="0"/>
      <w:divBdr>
        <w:top w:val="none" w:sz="0" w:space="0" w:color="auto"/>
        <w:left w:val="none" w:sz="0" w:space="0" w:color="auto"/>
        <w:bottom w:val="none" w:sz="0" w:space="0" w:color="auto"/>
        <w:right w:val="none" w:sz="0" w:space="0" w:color="auto"/>
      </w:divBdr>
    </w:div>
    <w:div w:id="496575078">
      <w:bodyDiv w:val="1"/>
      <w:marLeft w:val="0"/>
      <w:marRight w:val="0"/>
      <w:marTop w:val="0"/>
      <w:marBottom w:val="0"/>
      <w:divBdr>
        <w:top w:val="none" w:sz="0" w:space="0" w:color="auto"/>
        <w:left w:val="none" w:sz="0" w:space="0" w:color="auto"/>
        <w:bottom w:val="none" w:sz="0" w:space="0" w:color="auto"/>
        <w:right w:val="none" w:sz="0" w:space="0" w:color="auto"/>
      </w:divBdr>
    </w:div>
    <w:div w:id="503278314">
      <w:bodyDiv w:val="1"/>
      <w:marLeft w:val="0"/>
      <w:marRight w:val="0"/>
      <w:marTop w:val="0"/>
      <w:marBottom w:val="0"/>
      <w:divBdr>
        <w:top w:val="none" w:sz="0" w:space="0" w:color="auto"/>
        <w:left w:val="none" w:sz="0" w:space="0" w:color="auto"/>
        <w:bottom w:val="none" w:sz="0" w:space="0" w:color="auto"/>
        <w:right w:val="none" w:sz="0" w:space="0" w:color="auto"/>
      </w:divBdr>
    </w:div>
    <w:div w:id="517813897">
      <w:bodyDiv w:val="1"/>
      <w:marLeft w:val="0"/>
      <w:marRight w:val="0"/>
      <w:marTop w:val="0"/>
      <w:marBottom w:val="0"/>
      <w:divBdr>
        <w:top w:val="none" w:sz="0" w:space="0" w:color="auto"/>
        <w:left w:val="none" w:sz="0" w:space="0" w:color="auto"/>
        <w:bottom w:val="none" w:sz="0" w:space="0" w:color="auto"/>
        <w:right w:val="none" w:sz="0" w:space="0" w:color="auto"/>
      </w:divBdr>
    </w:div>
    <w:div w:id="536816813">
      <w:bodyDiv w:val="1"/>
      <w:marLeft w:val="0"/>
      <w:marRight w:val="0"/>
      <w:marTop w:val="0"/>
      <w:marBottom w:val="0"/>
      <w:divBdr>
        <w:top w:val="none" w:sz="0" w:space="0" w:color="auto"/>
        <w:left w:val="none" w:sz="0" w:space="0" w:color="auto"/>
        <w:bottom w:val="none" w:sz="0" w:space="0" w:color="auto"/>
        <w:right w:val="none" w:sz="0" w:space="0" w:color="auto"/>
      </w:divBdr>
    </w:div>
    <w:div w:id="551188812">
      <w:bodyDiv w:val="1"/>
      <w:marLeft w:val="0"/>
      <w:marRight w:val="0"/>
      <w:marTop w:val="0"/>
      <w:marBottom w:val="0"/>
      <w:divBdr>
        <w:top w:val="none" w:sz="0" w:space="0" w:color="auto"/>
        <w:left w:val="none" w:sz="0" w:space="0" w:color="auto"/>
        <w:bottom w:val="none" w:sz="0" w:space="0" w:color="auto"/>
        <w:right w:val="none" w:sz="0" w:space="0" w:color="auto"/>
      </w:divBdr>
    </w:div>
    <w:div w:id="552080525">
      <w:bodyDiv w:val="1"/>
      <w:marLeft w:val="0"/>
      <w:marRight w:val="0"/>
      <w:marTop w:val="0"/>
      <w:marBottom w:val="0"/>
      <w:divBdr>
        <w:top w:val="none" w:sz="0" w:space="0" w:color="auto"/>
        <w:left w:val="none" w:sz="0" w:space="0" w:color="auto"/>
        <w:bottom w:val="none" w:sz="0" w:space="0" w:color="auto"/>
        <w:right w:val="none" w:sz="0" w:space="0" w:color="auto"/>
      </w:divBdr>
    </w:div>
    <w:div w:id="555898388">
      <w:bodyDiv w:val="1"/>
      <w:marLeft w:val="0"/>
      <w:marRight w:val="0"/>
      <w:marTop w:val="0"/>
      <w:marBottom w:val="0"/>
      <w:divBdr>
        <w:top w:val="none" w:sz="0" w:space="0" w:color="auto"/>
        <w:left w:val="none" w:sz="0" w:space="0" w:color="auto"/>
        <w:bottom w:val="none" w:sz="0" w:space="0" w:color="auto"/>
        <w:right w:val="none" w:sz="0" w:space="0" w:color="auto"/>
      </w:divBdr>
    </w:div>
    <w:div w:id="562108879">
      <w:bodyDiv w:val="1"/>
      <w:marLeft w:val="0"/>
      <w:marRight w:val="0"/>
      <w:marTop w:val="0"/>
      <w:marBottom w:val="0"/>
      <w:divBdr>
        <w:top w:val="none" w:sz="0" w:space="0" w:color="auto"/>
        <w:left w:val="none" w:sz="0" w:space="0" w:color="auto"/>
        <w:bottom w:val="none" w:sz="0" w:space="0" w:color="auto"/>
        <w:right w:val="none" w:sz="0" w:space="0" w:color="auto"/>
      </w:divBdr>
    </w:div>
    <w:div w:id="573706806">
      <w:bodyDiv w:val="1"/>
      <w:marLeft w:val="0"/>
      <w:marRight w:val="0"/>
      <w:marTop w:val="0"/>
      <w:marBottom w:val="0"/>
      <w:divBdr>
        <w:top w:val="none" w:sz="0" w:space="0" w:color="auto"/>
        <w:left w:val="none" w:sz="0" w:space="0" w:color="auto"/>
        <w:bottom w:val="none" w:sz="0" w:space="0" w:color="auto"/>
        <w:right w:val="none" w:sz="0" w:space="0" w:color="auto"/>
      </w:divBdr>
    </w:div>
    <w:div w:id="590700895">
      <w:bodyDiv w:val="1"/>
      <w:marLeft w:val="0"/>
      <w:marRight w:val="0"/>
      <w:marTop w:val="0"/>
      <w:marBottom w:val="0"/>
      <w:divBdr>
        <w:top w:val="none" w:sz="0" w:space="0" w:color="auto"/>
        <w:left w:val="none" w:sz="0" w:space="0" w:color="auto"/>
        <w:bottom w:val="none" w:sz="0" w:space="0" w:color="auto"/>
        <w:right w:val="none" w:sz="0" w:space="0" w:color="auto"/>
      </w:divBdr>
    </w:div>
    <w:div w:id="594749378">
      <w:bodyDiv w:val="1"/>
      <w:marLeft w:val="0"/>
      <w:marRight w:val="0"/>
      <w:marTop w:val="0"/>
      <w:marBottom w:val="0"/>
      <w:divBdr>
        <w:top w:val="none" w:sz="0" w:space="0" w:color="auto"/>
        <w:left w:val="none" w:sz="0" w:space="0" w:color="auto"/>
        <w:bottom w:val="none" w:sz="0" w:space="0" w:color="auto"/>
        <w:right w:val="none" w:sz="0" w:space="0" w:color="auto"/>
      </w:divBdr>
    </w:div>
    <w:div w:id="606736633">
      <w:bodyDiv w:val="1"/>
      <w:marLeft w:val="0"/>
      <w:marRight w:val="0"/>
      <w:marTop w:val="0"/>
      <w:marBottom w:val="0"/>
      <w:divBdr>
        <w:top w:val="none" w:sz="0" w:space="0" w:color="auto"/>
        <w:left w:val="none" w:sz="0" w:space="0" w:color="auto"/>
        <w:bottom w:val="none" w:sz="0" w:space="0" w:color="auto"/>
        <w:right w:val="none" w:sz="0" w:space="0" w:color="auto"/>
      </w:divBdr>
    </w:div>
    <w:div w:id="614793228">
      <w:bodyDiv w:val="1"/>
      <w:marLeft w:val="0"/>
      <w:marRight w:val="0"/>
      <w:marTop w:val="0"/>
      <w:marBottom w:val="0"/>
      <w:divBdr>
        <w:top w:val="none" w:sz="0" w:space="0" w:color="auto"/>
        <w:left w:val="none" w:sz="0" w:space="0" w:color="auto"/>
        <w:bottom w:val="none" w:sz="0" w:space="0" w:color="auto"/>
        <w:right w:val="none" w:sz="0" w:space="0" w:color="auto"/>
      </w:divBdr>
    </w:div>
    <w:div w:id="647049708">
      <w:bodyDiv w:val="1"/>
      <w:marLeft w:val="0"/>
      <w:marRight w:val="0"/>
      <w:marTop w:val="0"/>
      <w:marBottom w:val="0"/>
      <w:divBdr>
        <w:top w:val="none" w:sz="0" w:space="0" w:color="auto"/>
        <w:left w:val="none" w:sz="0" w:space="0" w:color="auto"/>
        <w:bottom w:val="none" w:sz="0" w:space="0" w:color="auto"/>
        <w:right w:val="none" w:sz="0" w:space="0" w:color="auto"/>
      </w:divBdr>
    </w:div>
    <w:div w:id="658773915">
      <w:bodyDiv w:val="1"/>
      <w:marLeft w:val="0"/>
      <w:marRight w:val="0"/>
      <w:marTop w:val="0"/>
      <w:marBottom w:val="0"/>
      <w:divBdr>
        <w:top w:val="none" w:sz="0" w:space="0" w:color="auto"/>
        <w:left w:val="none" w:sz="0" w:space="0" w:color="auto"/>
        <w:bottom w:val="none" w:sz="0" w:space="0" w:color="auto"/>
        <w:right w:val="none" w:sz="0" w:space="0" w:color="auto"/>
      </w:divBdr>
    </w:div>
    <w:div w:id="660812195">
      <w:bodyDiv w:val="1"/>
      <w:marLeft w:val="0"/>
      <w:marRight w:val="0"/>
      <w:marTop w:val="0"/>
      <w:marBottom w:val="0"/>
      <w:divBdr>
        <w:top w:val="none" w:sz="0" w:space="0" w:color="auto"/>
        <w:left w:val="none" w:sz="0" w:space="0" w:color="auto"/>
        <w:bottom w:val="none" w:sz="0" w:space="0" w:color="auto"/>
        <w:right w:val="none" w:sz="0" w:space="0" w:color="auto"/>
      </w:divBdr>
    </w:div>
    <w:div w:id="675957442">
      <w:bodyDiv w:val="1"/>
      <w:marLeft w:val="0"/>
      <w:marRight w:val="0"/>
      <w:marTop w:val="0"/>
      <w:marBottom w:val="0"/>
      <w:divBdr>
        <w:top w:val="none" w:sz="0" w:space="0" w:color="auto"/>
        <w:left w:val="none" w:sz="0" w:space="0" w:color="auto"/>
        <w:bottom w:val="none" w:sz="0" w:space="0" w:color="auto"/>
        <w:right w:val="none" w:sz="0" w:space="0" w:color="auto"/>
      </w:divBdr>
    </w:div>
    <w:div w:id="684600717">
      <w:bodyDiv w:val="1"/>
      <w:marLeft w:val="0"/>
      <w:marRight w:val="0"/>
      <w:marTop w:val="0"/>
      <w:marBottom w:val="0"/>
      <w:divBdr>
        <w:top w:val="none" w:sz="0" w:space="0" w:color="auto"/>
        <w:left w:val="none" w:sz="0" w:space="0" w:color="auto"/>
        <w:bottom w:val="none" w:sz="0" w:space="0" w:color="auto"/>
        <w:right w:val="none" w:sz="0" w:space="0" w:color="auto"/>
      </w:divBdr>
    </w:div>
    <w:div w:id="706489495">
      <w:bodyDiv w:val="1"/>
      <w:marLeft w:val="0"/>
      <w:marRight w:val="0"/>
      <w:marTop w:val="0"/>
      <w:marBottom w:val="0"/>
      <w:divBdr>
        <w:top w:val="none" w:sz="0" w:space="0" w:color="auto"/>
        <w:left w:val="none" w:sz="0" w:space="0" w:color="auto"/>
        <w:bottom w:val="none" w:sz="0" w:space="0" w:color="auto"/>
        <w:right w:val="none" w:sz="0" w:space="0" w:color="auto"/>
      </w:divBdr>
    </w:div>
    <w:div w:id="709258115">
      <w:bodyDiv w:val="1"/>
      <w:marLeft w:val="0"/>
      <w:marRight w:val="0"/>
      <w:marTop w:val="0"/>
      <w:marBottom w:val="0"/>
      <w:divBdr>
        <w:top w:val="none" w:sz="0" w:space="0" w:color="auto"/>
        <w:left w:val="none" w:sz="0" w:space="0" w:color="auto"/>
        <w:bottom w:val="none" w:sz="0" w:space="0" w:color="auto"/>
        <w:right w:val="none" w:sz="0" w:space="0" w:color="auto"/>
      </w:divBdr>
    </w:div>
    <w:div w:id="718287661">
      <w:bodyDiv w:val="1"/>
      <w:marLeft w:val="0"/>
      <w:marRight w:val="0"/>
      <w:marTop w:val="0"/>
      <w:marBottom w:val="0"/>
      <w:divBdr>
        <w:top w:val="none" w:sz="0" w:space="0" w:color="auto"/>
        <w:left w:val="none" w:sz="0" w:space="0" w:color="auto"/>
        <w:bottom w:val="none" w:sz="0" w:space="0" w:color="auto"/>
        <w:right w:val="none" w:sz="0" w:space="0" w:color="auto"/>
      </w:divBdr>
    </w:div>
    <w:div w:id="723917611">
      <w:bodyDiv w:val="1"/>
      <w:marLeft w:val="0"/>
      <w:marRight w:val="0"/>
      <w:marTop w:val="0"/>
      <w:marBottom w:val="0"/>
      <w:divBdr>
        <w:top w:val="none" w:sz="0" w:space="0" w:color="auto"/>
        <w:left w:val="none" w:sz="0" w:space="0" w:color="auto"/>
        <w:bottom w:val="none" w:sz="0" w:space="0" w:color="auto"/>
        <w:right w:val="none" w:sz="0" w:space="0" w:color="auto"/>
      </w:divBdr>
    </w:div>
    <w:div w:id="733897338">
      <w:bodyDiv w:val="1"/>
      <w:marLeft w:val="0"/>
      <w:marRight w:val="0"/>
      <w:marTop w:val="0"/>
      <w:marBottom w:val="0"/>
      <w:divBdr>
        <w:top w:val="none" w:sz="0" w:space="0" w:color="auto"/>
        <w:left w:val="none" w:sz="0" w:space="0" w:color="auto"/>
        <w:bottom w:val="none" w:sz="0" w:space="0" w:color="auto"/>
        <w:right w:val="none" w:sz="0" w:space="0" w:color="auto"/>
      </w:divBdr>
    </w:div>
    <w:div w:id="746459347">
      <w:bodyDiv w:val="1"/>
      <w:marLeft w:val="0"/>
      <w:marRight w:val="0"/>
      <w:marTop w:val="0"/>
      <w:marBottom w:val="0"/>
      <w:divBdr>
        <w:top w:val="none" w:sz="0" w:space="0" w:color="auto"/>
        <w:left w:val="none" w:sz="0" w:space="0" w:color="auto"/>
        <w:bottom w:val="none" w:sz="0" w:space="0" w:color="auto"/>
        <w:right w:val="none" w:sz="0" w:space="0" w:color="auto"/>
      </w:divBdr>
    </w:div>
    <w:div w:id="749078034">
      <w:bodyDiv w:val="1"/>
      <w:marLeft w:val="0"/>
      <w:marRight w:val="0"/>
      <w:marTop w:val="0"/>
      <w:marBottom w:val="0"/>
      <w:divBdr>
        <w:top w:val="none" w:sz="0" w:space="0" w:color="auto"/>
        <w:left w:val="none" w:sz="0" w:space="0" w:color="auto"/>
        <w:bottom w:val="none" w:sz="0" w:space="0" w:color="auto"/>
        <w:right w:val="none" w:sz="0" w:space="0" w:color="auto"/>
      </w:divBdr>
    </w:div>
    <w:div w:id="749473871">
      <w:bodyDiv w:val="1"/>
      <w:marLeft w:val="0"/>
      <w:marRight w:val="0"/>
      <w:marTop w:val="0"/>
      <w:marBottom w:val="0"/>
      <w:divBdr>
        <w:top w:val="none" w:sz="0" w:space="0" w:color="auto"/>
        <w:left w:val="none" w:sz="0" w:space="0" w:color="auto"/>
        <w:bottom w:val="none" w:sz="0" w:space="0" w:color="auto"/>
        <w:right w:val="none" w:sz="0" w:space="0" w:color="auto"/>
      </w:divBdr>
    </w:div>
    <w:div w:id="794712354">
      <w:bodyDiv w:val="1"/>
      <w:marLeft w:val="0"/>
      <w:marRight w:val="0"/>
      <w:marTop w:val="0"/>
      <w:marBottom w:val="0"/>
      <w:divBdr>
        <w:top w:val="none" w:sz="0" w:space="0" w:color="auto"/>
        <w:left w:val="none" w:sz="0" w:space="0" w:color="auto"/>
        <w:bottom w:val="none" w:sz="0" w:space="0" w:color="auto"/>
        <w:right w:val="none" w:sz="0" w:space="0" w:color="auto"/>
      </w:divBdr>
    </w:div>
    <w:div w:id="804277121">
      <w:bodyDiv w:val="1"/>
      <w:marLeft w:val="0"/>
      <w:marRight w:val="0"/>
      <w:marTop w:val="0"/>
      <w:marBottom w:val="0"/>
      <w:divBdr>
        <w:top w:val="none" w:sz="0" w:space="0" w:color="auto"/>
        <w:left w:val="none" w:sz="0" w:space="0" w:color="auto"/>
        <w:bottom w:val="none" w:sz="0" w:space="0" w:color="auto"/>
        <w:right w:val="none" w:sz="0" w:space="0" w:color="auto"/>
      </w:divBdr>
    </w:div>
    <w:div w:id="805202688">
      <w:bodyDiv w:val="1"/>
      <w:marLeft w:val="0"/>
      <w:marRight w:val="0"/>
      <w:marTop w:val="0"/>
      <w:marBottom w:val="0"/>
      <w:divBdr>
        <w:top w:val="none" w:sz="0" w:space="0" w:color="auto"/>
        <w:left w:val="none" w:sz="0" w:space="0" w:color="auto"/>
        <w:bottom w:val="none" w:sz="0" w:space="0" w:color="auto"/>
        <w:right w:val="none" w:sz="0" w:space="0" w:color="auto"/>
      </w:divBdr>
    </w:div>
    <w:div w:id="810949542">
      <w:bodyDiv w:val="1"/>
      <w:marLeft w:val="0"/>
      <w:marRight w:val="0"/>
      <w:marTop w:val="0"/>
      <w:marBottom w:val="0"/>
      <w:divBdr>
        <w:top w:val="none" w:sz="0" w:space="0" w:color="auto"/>
        <w:left w:val="none" w:sz="0" w:space="0" w:color="auto"/>
        <w:bottom w:val="none" w:sz="0" w:space="0" w:color="auto"/>
        <w:right w:val="none" w:sz="0" w:space="0" w:color="auto"/>
      </w:divBdr>
    </w:div>
    <w:div w:id="811143764">
      <w:bodyDiv w:val="1"/>
      <w:marLeft w:val="0"/>
      <w:marRight w:val="0"/>
      <w:marTop w:val="0"/>
      <w:marBottom w:val="0"/>
      <w:divBdr>
        <w:top w:val="none" w:sz="0" w:space="0" w:color="auto"/>
        <w:left w:val="none" w:sz="0" w:space="0" w:color="auto"/>
        <w:bottom w:val="none" w:sz="0" w:space="0" w:color="auto"/>
        <w:right w:val="none" w:sz="0" w:space="0" w:color="auto"/>
      </w:divBdr>
    </w:div>
    <w:div w:id="821969217">
      <w:bodyDiv w:val="1"/>
      <w:marLeft w:val="0"/>
      <w:marRight w:val="0"/>
      <w:marTop w:val="0"/>
      <w:marBottom w:val="0"/>
      <w:divBdr>
        <w:top w:val="none" w:sz="0" w:space="0" w:color="auto"/>
        <w:left w:val="none" w:sz="0" w:space="0" w:color="auto"/>
        <w:bottom w:val="none" w:sz="0" w:space="0" w:color="auto"/>
        <w:right w:val="none" w:sz="0" w:space="0" w:color="auto"/>
      </w:divBdr>
    </w:div>
    <w:div w:id="854614722">
      <w:bodyDiv w:val="1"/>
      <w:marLeft w:val="0"/>
      <w:marRight w:val="0"/>
      <w:marTop w:val="0"/>
      <w:marBottom w:val="0"/>
      <w:divBdr>
        <w:top w:val="none" w:sz="0" w:space="0" w:color="auto"/>
        <w:left w:val="none" w:sz="0" w:space="0" w:color="auto"/>
        <w:bottom w:val="none" w:sz="0" w:space="0" w:color="auto"/>
        <w:right w:val="none" w:sz="0" w:space="0" w:color="auto"/>
      </w:divBdr>
    </w:div>
    <w:div w:id="864442210">
      <w:bodyDiv w:val="1"/>
      <w:marLeft w:val="0"/>
      <w:marRight w:val="0"/>
      <w:marTop w:val="0"/>
      <w:marBottom w:val="0"/>
      <w:divBdr>
        <w:top w:val="none" w:sz="0" w:space="0" w:color="auto"/>
        <w:left w:val="none" w:sz="0" w:space="0" w:color="auto"/>
        <w:bottom w:val="none" w:sz="0" w:space="0" w:color="auto"/>
        <w:right w:val="none" w:sz="0" w:space="0" w:color="auto"/>
      </w:divBdr>
    </w:div>
    <w:div w:id="887181457">
      <w:bodyDiv w:val="1"/>
      <w:marLeft w:val="0"/>
      <w:marRight w:val="0"/>
      <w:marTop w:val="0"/>
      <w:marBottom w:val="0"/>
      <w:divBdr>
        <w:top w:val="none" w:sz="0" w:space="0" w:color="auto"/>
        <w:left w:val="none" w:sz="0" w:space="0" w:color="auto"/>
        <w:bottom w:val="none" w:sz="0" w:space="0" w:color="auto"/>
        <w:right w:val="none" w:sz="0" w:space="0" w:color="auto"/>
      </w:divBdr>
    </w:div>
    <w:div w:id="916015861">
      <w:bodyDiv w:val="1"/>
      <w:marLeft w:val="0"/>
      <w:marRight w:val="0"/>
      <w:marTop w:val="0"/>
      <w:marBottom w:val="0"/>
      <w:divBdr>
        <w:top w:val="none" w:sz="0" w:space="0" w:color="auto"/>
        <w:left w:val="none" w:sz="0" w:space="0" w:color="auto"/>
        <w:bottom w:val="none" w:sz="0" w:space="0" w:color="auto"/>
        <w:right w:val="none" w:sz="0" w:space="0" w:color="auto"/>
      </w:divBdr>
    </w:div>
    <w:div w:id="923614116">
      <w:bodyDiv w:val="1"/>
      <w:marLeft w:val="0"/>
      <w:marRight w:val="0"/>
      <w:marTop w:val="0"/>
      <w:marBottom w:val="0"/>
      <w:divBdr>
        <w:top w:val="none" w:sz="0" w:space="0" w:color="auto"/>
        <w:left w:val="none" w:sz="0" w:space="0" w:color="auto"/>
        <w:bottom w:val="none" w:sz="0" w:space="0" w:color="auto"/>
        <w:right w:val="none" w:sz="0" w:space="0" w:color="auto"/>
      </w:divBdr>
    </w:div>
    <w:div w:id="931012801">
      <w:bodyDiv w:val="1"/>
      <w:marLeft w:val="0"/>
      <w:marRight w:val="0"/>
      <w:marTop w:val="0"/>
      <w:marBottom w:val="0"/>
      <w:divBdr>
        <w:top w:val="none" w:sz="0" w:space="0" w:color="auto"/>
        <w:left w:val="none" w:sz="0" w:space="0" w:color="auto"/>
        <w:bottom w:val="none" w:sz="0" w:space="0" w:color="auto"/>
        <w:right w:val="none" w:sz="0" w:space="0" w:color="auto"/>
      </w:divBdr>
    </w:div>
    <w:div w:id="936014317">
      <w:bodyDiv w:val="1"/>
      <w:marLeft w:val="0"/>
      <w:marRight w:val="0"/>
      <w:marTop w:val="0"/>
      <w:marBottom w:val="0"/>
      <w:divBdr>
        <w:top w:val="none" w:sz="0" w:space="0" w:color="auto"/>
        <w:left w:val="none" w:sz="0" w:space="0" w:color="auto"/>
        <w:bottom w:val="none" w:sz="0" w:space="0" w:color="auto"/>
        <w:right w:val="none" w:sz="0" w:space="0" w:color="auto"/>
      </w:divBdr>
    </w:div>
    <w:div w:id="937642866">
      <w:bodyDiv w:val="1"/>
      <w:marLeft w:val="0"/>
      <w:marRight w:val="0"/>
      <w:marTop w:val="0"/>
      <w:marBottom w:val="0"/>
      <w:divBdr>
        <w:top w:val="none" w:sz="0" w:space="0" w:color="auto"/>
        <w:left w:val="none" w:sz="0" w:space="0" w:color="auto"/>
        <w:bottom w:val="none" w:sz="0" w:space="0" w:color="auto"/>
        <w:right w:val="none" w:sz="0" w:space="0" w:color="auto"/>
      </w:divBdr>
    </w:div>
    <w:div w:id="939215700">
      <w:bodyDiv w:val="1"/>
      <w:marLeft w:val="0"/>
      <w:marRight w:val="0"/>
      <w:marTop w:val="0"/>
      <w:marBottom w:val="0"/>
      <w:divBdr>
        <w:top w:val="none" w:sz="0" w:space="0" w:color="auto"/>
        <w:left w:val="none" w:sz="0" w:space="0" w:color="auto"/>
        <w:bottom w:val="none" w:sz="0" w:space="0" w:color="auto"/>
        <w:right w:val="none" w:sz="0" w:space="0" w:color="auto"/>
      </w:divBdr>
    </w:div>
    <w:div w:id="979042490">
      <w:bodyDiv w:val="1"/>
      <w:marLeft w:val="0"/>
      <w:marRight w:val="0"/>
      <w:marTop w:val="0"/>
      <w:marBottom w:val="0"/>
      <w:divBdr>
        <w:top w:val="none" w:sz="0" w:space="0" w:color="auto"/>
        <w:left w:val="none" w:sz="0" w:space="0" w:color="auto"/>
        <w:bottom w:val="none" w:sz="0" w:space="0" w:color="auto"/>
        <w:right w:val="none" w:sz="0" w:space="0" w:color="auto"/>
      </w:divBdr>
    </w:div>
    <w:div w:id="986781163">
      <w:bodyDiv w:val="1"/>
      <w:marLeft w:val="0"/>
      <w:marRight w:val="0"/>
      <w:marTop w:val="0"/>
      <w:marBottom w:val="0"/>
      <w:divBdr>
        <w:top w:val="none" w:sz="0" w:space="0" w:color="auto"/>
        <w:left w:val="none" w:sz="0" w:space="0" w:color="auto"/>
        <w:bottom w:val="none" w:sz="0" w:space="0" w:color="auto"/>
        <w:right w:val="none" w:sz="0" w:space="0" w:color="auto"/>
      </w:divBdr>
    </w:div>
    <w:div w:id="995570829">
      <w:bodyDiv w:val="1"/>
      <w:marLeft w:val="0"/>
      <w:marRight w:val="0"/>
      <w:marTop w:val="0"/>
      <w:marBottom w:val="0"/>
      <w:divBdr>
        <w:top w:val="none" w:sz="0" w:space="0" w:color="auto"/>
        <w:left w:val="none" w:sz="0" w:space="0" w:color="auto"/>
        <w:bottom w:val="none" w:sz="0" w:space="0" w:color="auto"/>
        <w:right w:val="none" w:sz="0" w:space="0" w:color="auto"/>
      </w:divBdr>
    </w:div>
    <w:div w:id="998534893">
      <w:bodyDiv w:val="1"/>
      <w:marLeft w:val="0"/>
      <w:marRight w:val="0"/>
      <w:marTop w:val="0"/>
      <w:marBottom w:val="0"/>
      <w:divBdr>
        <w:top w:val="none" w:sz="0" w:space="0" w:color="auto"/>
        <w:left w:val="none" w:sz="0" w:space="0" w:color="auto"/>
        <w:bottom w:val="none" w:sz="0" w:space="0" w:color="auto"/>
        <w:right w:val="none" w:sz="0" w:space="0" w:color="auto"/>
      </w:divBdr>
    </w:div>
    <w:div w:id="1011298907">
      <w:bodyDiv w:val="1"/>
      <w:marLeft w:val="0"/>
      <w:marRight w:val="0"/>
      <w:marTop w:val="0"/>
      <w:marBottom w:val="0"/>
      <w:divBdr>
        <w:top w:val="none" w:sz="0" w:space="0" w:color="auto"/>
        <w:left w:val="none" w:sz="0" w:space="0" w:color="auto"/>
        <w:bottom w:val="none" w:sz="0" w:space="0" w:color="auto"/>
        <w:right w:val="none" w:sz="0" w:space="0" w:color="auto"/>
      </w:divBdr>
    </w:div>
    <w:div w:id="1016808520">
      <w:bodyDiv w:val="1"/>
      <w:marLeft w:val="0"/>
      <w:marRight w:val="0"/>
      <w:marTop w:val="0"/>
      <w:marBottom w:val="0"/>
      <w:divBdr>
        <w:top w:val="none" w:sz="0" w:space="0" w:color="auto"/>
        <w:left w:val="none" w:sz="0" w:space="0" w:color="auto"/>
        <w:bottom w:val="none" w:sz="0" w:space="0" w:color="auto"/>
        <w:right w:val="none" w:sz="0" w:space="0" w:color="auto"/>
      </w:divBdr>
    </w:div>
    <w:div w:id="1020931405">
      <w:bodyDiv w:val="1"/>
      <w:marLeft w:val="0"/>
      <w:marRight w:val="0"/>
      <w:marTop w:val="0"/>
      <w:marBottom w:val="0"/>
      <w:divBdr>
        <w:top w:val="none" w:sz="0" w:space="0" w:color="auto"/>
        <w:left w:val="none" w:sz="0" w:space="0" w:color="auto"/>
        <w:bottom w:val="none" w:sz="0" w:space="0" w:color="auto"/>
        <w:right w:val="none" w:sz="0" w:space="0" w:color="auto"/>
      </w:divBdr>
    </w:div>
    <w:div w:id="1022392769">
      <w:bodyDiv w:val="1"/>
      <w:marLeft w:val="0"/>
      <w:marRight w:val="0"/>
      <w:marTop w:val="0"/>
      <w:marBottom w:val="0"/>
      <w:divBdr>
        <w:top w:val="none" w:sz="0" w:space="0" w:color="auto"/>
        <w:left w:val="none" w:sz="0" w:space="0" w:color="auto"/>
        <w:bottom w:val="none" w:sz="0" w:space="0" w:color="auto"/>
        <w:right w:val="none" w:sz="0" w:space="0" w:color="auto"/>
      </w:divBdr>
    </w:div>
    <w:div w:id="1022826119">
      <w:bodyDiv w:val="1"/>
      <w:marLeft w:val="0"/>
      <w:marRight w:val="0"/>
      <w:marTop w:val="0"/>
      <w:marBottom w:val="0"/>
      <w:divBdr>
        <w:top w:val="none" w:sz="0" w:space="0" w:color="auto"/>
        <w:left w:val="none" w:sz="0" w:space="0" w:color="auto"/>
        <w:bottom w:val="none" w:sz="0" w:space="0" w:color="auto"/>
        <w:right w:val="none" w:sz="0" w:space="0" w:color="auto"/>
      </w:divBdr>
    </w:div>
    <w:div w:id="1059211836">
      <w:bodyDiv w:val="1"/>
      <w:marLeft w:val="0"/>
      <w:marRight w:val="0"/>
      <w:marTop w:val="0"/>
      <w:marBottom w:val="0"/>
      <w:divBdr>
        <w:top w:val="none" w:sz="0" w:space="0" w:color="auto"/>
        <w:left w:val="none" w:sz="0" w:space="0" w:color="auto"/>
        <w:bottom w:val="none" w:sz="0" w:space="0" w:color="auto"/>
        <w:right w:val="none" w:sz="0" w:space="0" w:color="auto"/>
      </w:divBdr>
    </w:div>
    <w:div w:id="1069428489">
      <w:bodyDiv w:val="1"/>
      <w:marLeft w:val="0"/>
      <w:marRight w:val="0"/>
      <w:marTop w:val="0"/>
      <w:marBottom w:val="0"/>
      <w:divBdr>
        <w:top w:val="none" w:sz="0" w:space="0" w:color="auto"/>
        <w:left w:val="none" w:sz="0" w:space="0" w:color="auto"/>
        <w:bottom w:val="none" w:sz="0" w:space="0" w:color="auto"/>
        <w:right w:val="none" w:sz="0" w:space="0" w:color="auto"/>
      </w:divBdr>
    </w:div>
    <w:div w:id="1110049782">
      <w:bodyDiv w:val="1"/>
      <w:marLeft w:val="0"/>
      <w:marRight w:val="0"/>
      <w:marTop w:val="0"/>
      <w:marBottom w:val="0"/>
      <w:divBdr>
        <w:top w:val="none" w:sz="0" w:space="0" w:color="auto"/>
        <w:left w:val="none" w:sz="0" w:space="0" w:color="auto"/>
        <w:bottom w:val="none" w:sz="0" w:space="0" w:color="auto"/>
        <w:right w:val="none" w:sz="0" w:space="0" w:color="auto"/>
      </w:divBdr>
    </w:div>
    <w:div w:id="1112360768">
      <w:bodyDiv w:val="1"/>
      <w:marLeft w:val="0"/>
      <w:marRight w:val="0"/>
      <w:marTop w:val="0"/>
      <w:marBottom w:val="0"/>
      <w:divBdr>
        <w:top w:val="none" w:sz="0" w:space="0" w:color="auto"/>
        <w:left w:val="none" w:sz="0" w:space="0" w:color="auto"/>
        <w:bottom w:val="none" w:sz="0" w:space="0" w:color="auto"/>
        <w:right w:val="none" w:sz="0" w:space="0" w:color="auto"/>
      </w:divBdr>
    </w:div>
    <w:div w:id="1139879025">
      <w:bodyDiv w:val="1"/>
      <w:marLeft w:val="0"/>
      <w:marRight w:val="0"/>
      <w:marTop w:val="0"/>
      <w:marBottom w:val="0"/>
      <w:divBdr>
        <w:top w:val="none" w:sz="0" w:space="0" w:color="auto"/>
        <w:left w:val="none" w:sz="0" w:space="0" w:color="auto"/>
        <w:bottom w:val="none" w:sz="0" w:space="0" w:color="auto"/>
        <w:right w:val="none" w:sz="0" w:space="0" w:color="auto"/>
      </w:divBdr>
    </w:div>
    <w:div w:id="1145003196">
      <w:bodyDiv w:val="1"/>
      <w:marLeft w:val="0"/>
      <w:marRight w:val="0"/>
      <w:marTop w:val="0"/>
      <w:marBottom w:val="0"/>
      <w:divBdr>
        <w:top w:val="none" w:sz="0" w:space="0" w:color="auto"/>
        <w:left w:val="none" w:sz="0" w:space="0" w:color="auto"/>
        <w:bottom w:val="none" w:sz="0" w:space="0" w:color="auto"/>
        <w:right w:val="none" w:sz="0" w:space="0" w:color="auto"/>
      </w:divBdr>
    </w:div>
    <w:div w:id="1153597035">
      <w:bodyDiv w:val="1"/>
      <w:marLeft w:val="0"/>
      <w:marRight w:val="0"/>
      <w:marTop w:val="0"/>
      <w:marBottom w:val="0"/>
      <w:divBdr>
        <w:top w:val="none" w:sz="0" w:space="0" w:color="auto"/>
        <w:left w:val="none" w:sz="0" w:space="0" w:color="auto"/>
        <w:bottom w:val="none" w:sz="0" w:space="0" w:color="auto"/>
        <w:right w:val="none" w:sz="0" w:space="0" w:color="auto"/>
      </w:divBdr>
    </w:div>
    <w:div w:id="1158694416">
      <w:bodyDiv w:val="1"/>
      <w:marLeft w:val="0"/>
      <w:marRight w:val="0"/>
      <w:marTop w:val="0"/>
      <w:marBottom w:val="0"/>
      <w:divBdr>
        <w:top w:val="none" w:sz="0" w:space="0" w:color="auto"/>
        <w:left w:val="none" w:sz="0" w:space="0" w:color="auto"/>
        <w:bottom w:val="none" w:sz="0" w:space="0" w:color="auto"/>
        <w:right w:val="none" w:sz="0" w:space="0" w:color="auto"/>
      </w:divBdr>
    </w:div>
    <w:div w:id="1164708736">
      <w:bodyDiv w:val="1"/>
      <w:marLeft w:val="0"/>
      <w:marRight w:val="0"/>
      <w:marTop w:val="0"/>
      <w:marBottom w:val="0"/>
      <w:divBdr>
        <w:top w:val="none" w:sz="0" w:space="0" w:color="auto"/>
        <w:left w:val="none" w:sz="0" w:space="0" w:color="auto"/>
        <w:bottom w:val="none" w:sz="0" w:space="0" w:color="auto"/>
        <w:right w:val="none" w:sz="0" w:space="0" w:color="auto"/>
      </w:divBdr>
    </w:div>
    <w:div w:id="1221550558">
      <w:bodyDiv w:val="1"/>
      <w:marLeft w:val="0"/>
      <w:marRight w:val="0"/>
      <w:marTop w:val="0"/>
      <w:marBottom w:val="0"/>
      <w:divBdr>
        <w:top w:val="none" w:sz="0" w:space="0" w:color="auto"/>
        <w:left w:val="none" w:sz="0" w:space="0" w:color="auto"/>
        <w:bottom w:val="none" w:sz="0" w:space="0" w:color="auto"/>
        <w:right w:val="none" w:sz="0" w:space="0" w:color="auto"/>
      </w:divBdr>
    </w:div>
    <w:div w:id="1272712366">
      <w:bodyDiv w:val="1"/>
      <w:marLeft w:val="0"/>
      <w:marRight w:val="0"/>
      <w:marTop w:val="0"/>
      <w:marBottom w:val="0"/>
      <w:divBdr>
        <w:top w:val="none" w:sz="0" w:space="0" w:color="auto"/>
        <w:left w:val="none" w:sz="0" w:space="0" w:color="auto"/>
        <w:bottom w:val="none" w:sz="0" w:space="0" w:color="auto"/>
        <w:right w:val="none" w:sz="0" w:space="0" w:color="auto"/>
      </w:divBdr>
    </w:div>
    <w:div w:id="1291745542">
      <w:bodyDiv w:val="1"/>
      <w:marLeft w:val="0"/>
      <w:marRight w:val="0"/>
      <w:marTop w:val="0"/>
      <w:marBottom w:val="0"/>
      <w:divBdr>
        <w:top w:val="none" w:sz="0" w:space="0" w:color="auto"/>
        <w:left w:val="none" w:sz="0" w:space="0" w:color="auto"/>
        <w:bottom w:val="none" w:sz="0" w:space="0" w:color="auto"/>
        <w:right w:val="none" w:sz="0" w:space="0" w:color="auto"/>
      </w:divBdr>
    </w:div>
    <w:div w:id="1293438271">
      <w:bodyDiv w:val="1"/>
      <w:marLeft w:val="0"/>
      <w:marRight w:val="0"/>
      <w:marTop w:val="0"/>
      <w:marBottom w:val="0"/>
      <w:divBdr>
        <w:top w:val="none" w:sz="0" w:space="0" w:color="auto"/>
        <w:left w:val="none" w:sz="0" w:space="0" w:color="auto"/>
        <w:bottom w:val="none" w:sz="0" w:space="0" w:color="auto"/>
        <w:right w:val="none" w:sz="0" w:space="0" w:color="auto"/>
      </w:divBdr>
    </w:div>
    <w:div w:id="1293752684">
      <w:bodyDiv w:val="1"/>
      <w:marLeft w:val="0"/>
      <w:marRight w:val="0"/>
      <w:marTop w:val="0"/>
      <w:marBottom w:val="0"/>
      <w:divBdr>
        <w:top w:val="none" w:sz="0" w:space="0" w:color="auto"/>
        <w:left w:val="none" w:sz="0" w:space="0" w:color="auto"/>
        <w:bottom w:val="none" w:sz="0" w:space="0" w:color="auto"/>
        <w:right w:val="none" w:sz="0" w:space="0" w:color="auto"/>
      </w:divBdr>
    </w:div>
    <w:div w:id="1302543385">
      <w:bodyDiv w:val="1"/>
      <w:marLeft w:val="0"/>
      <w:marRight w:val="0"/>
      <w:marTop w:val="0"/>
      <w:marBottom w:val="0"/>
      <w:divBdr>
        <w:top w:val="none" w:sz="0" w:space="0" w:color="auto"/>
        <w:left w:val="none" w:sz="0" w:space="0" w:color="auto"/>
        <w:bottom w:val="none" w:sz="0" w:space="0" w:color="auto"/>
        <w:right w:val="none" w:sz="0" w:space="0" w:color="auto"/>
      </w:divBdr>
    </w:div>
    <w:div w:id="1316570891">
      <w:bodyDiv w:val="1"/>
      <w:marLeft w:val="0"/>
      <w:marRight w:val="0"/>
      <w:marTop w:val="0"/>
      <w:marBottom w:val="0"/>
      <w:divBdr>
        <w:top w:val="none" w:sz="0" w:space="0" w:color="auto"/>
        <w:left w:val="none" w:sz="0" w:space="0" w:color="auto"/>
        <w:bottom w:val="none" w:sz="0" w:space="0" w:color="auto"/>
        <w:right w:val="none" w:sz="0" w:space="0" w:color="auto"/>
      </w:divBdr>
    </w:div>
    <w:div w:id="1333677307">
      <w:bodyDiv w:val="1"/>
      <w:marLeft w:val="0"/>
      <w:marRight w:val="0"/>
      <w:marTop w:val="0"/>
      <w:marBottom w:val="0"/>
      <w:divBdr>
        <w:top w:val="none" w:sz="0" w:space="0" w:color="auto"/>
        <w:left w:val="none" w:sz="0" w:space="0" w:color="auto"/>
        <w:bottom w:val="none" w:sz="0" w:space="0" w:color="auto"/>
        <w:right w:val="none" w:sz="0" w:space="0" w:color="auto"/>
      </w:divBdr>
    </w:div>
    <w:div w:id="1339625502">
      <w:bodyDiv w:val="1"/>
      <w:marLeft w:val="0"/>
      <w:marRight w:val="0"/>
      <w:marTop w:val="0"/>
      <w:marBottom w:val="0"/>
      <w:divBdr>
        <w:top w:val="none" w:sz="0" w:space="0" w:color="auto"/>
        <w:left w:val="none" w:sz="0" w:space="0" w:color="auto"/>
        <w:bottom w:val="none" w:sz="0" w:space="0" w:color="auto"/>
        <w:right w:val="none" w:sz="0" w:space="0" w:color="auto"/>
      </w:divBdr>
    </w:div>
    <w:div w:id="1352494430">
      <w:bodyDiv w:val="1"/>
      <w:marLeft w:val="0"/>
      <w:marRight w:val="0"/>
      <w:marTop w:val="0"/>
      <w:marBottom w:val="0"/>
      <w:divBdr>
        <w:top w:val="none" w:sz="0" w:space="0" w:color="auto"/>
        <w:left w:val="none" w:sz="0" w:space="0" w:color="auto"/>
        <w:bottom w:val="none" w:sz="0" w:space="0" w:color="auto"/>
        <w:right w:val="none" w:sz="0" w:space="0" w:color="auto"/>
      </w:divBdr>
    </w:div>
    <w:div w:id="1353341967">
      <w:bodyDiv w:val="1"/>
      <w:marLeft w:val="0"/>
      <w:marRight w:val="0"/>
      <w:marTop w:val="0"/>
      <w:marBottom w:val="0"/>
      <w:divBdr>
        <w:top w:val="none" w:sz="0" w:space="0" w:color="auto"/>
        <w:left w:val="none" w:sz="0" w:space="0" w:color="auto"/>
        <w:bottom w:val="none" w:sz="0" w:space="0" w:color="auto"/>
        <w:right w:val="none" w:sz="0" w:space="0" w:color="auto"/>
      </w:divBdr>
    </w:div>
    <w:div w:id="1361323949">
      <w:bodyDiv w:val="1"/>
      <w:marLeft w:val="0"/>
      <w:marRight w:val="0"/>
      <w:marTop w:val="0"/>
      <w:marBottom w:val="0"/>
      <w:divBdr>
        <w:top w:val="none" w:sz="0" w:space="0" w:color="auto"/>
        <w:left w:val="none" w:sz="0" w:space="0" w:color="auto"/>
        <w:bottom w:val="none" w:sz="0" w:space="0" w:color="auto"/>
        <w:right w:val="none" w:sz="0" w:space="0" w:color="auto"/>
      </w:divBdr>
    </w:div>
    <w:div w:id="1370766980">
      <w:bodyDiv w:val="1"/>
      <w:marLeft w:val="0"/>
      <w:marRight w:val="0"/>
      <w:marTop w:val="0"/>
      <w:marBottom w:val="0"/>
      <w:divBdr>
        <w:top w:val="none" w:sz="0" w:space="0" w:color="auto"/>
        <w:left w:val="none" w:sz="0" w:space="0" w:color="auto"/>
        <w:bottom w:val="none" w:sz="0" w:space="0" w:color="auto"/>
        <w:right w:val="none" w:sz="0" w:space="0" w:color="auto"/>
      </w:divBdr>
    </w:div>
    <w:div w:id="1422215529">
      <w:bodyDiv w:val="1"/>
      <w:marLeft w:val="0"/>
      <w:marRight w:val="0"/>
      <w:marTop w:val="0"/>
      <w:marBottom w:val="0"/>
      <w:divBdr>
        <w:top w:val="none" w:sz="0" w:space="0" w:color="auto"/>
        <w:left w:val="none" w:sz="0" w:space="0" w:color="auto"/>
        <w:bottom w:val="none" w:sz="0" w:space="0" w:color="auto"/>
        <w:right w:val="none" w:sz="0" w:space="0" w:color="auto"/>
      </w:divBdr>
    </w:div>
    <w:div w:id="1427773446">
      <w:bodyDiv w:val="1"/>
      <w:marLeft w:val="0"/>
      <w:marRight w:val="0"/>
      <w:marTop w:val="0"/>
      <w:marBottom w:val="0"/>
      <w:divBdr>
        <w:top w:val="none" w:sz="0" w:space="0" w:color="auto"/>
        <w:left w:val="none" w:sz="0" w:space="0" w:color="auto"/>
        <w:bottom w:val="none" w:sz="0" w:space="0" w:color="auto"/>
        <w:right w:val="none" w:sz="0" w:space="0" w:color="auto"/>
      </w:divBdr>
    </w:div>
    <w:div w:id="1445034482">
      <w:bodyDiv w:val="1"/>
      <w:marLeft w:val="0"/>
      <w:marRight w:val="0"/>
      <w:marTop w:val="0"/>
      <w:marBottom w:val="0"/>
      <w:divBdr>
        <w:top w:val="none" w:sz="0" w:space="0" w:color="auto"/>
        <w:left w:val="none" w:sz="0" w:space="0" w:color="auto"/>
        <w:bottom w:val="none" w:sz="0" w:space="0" w:color="auto"/>
        <w:right w:val="none" w:sz="0" w:space="0" w:color="auto"/>
      </w:divBdr>
    </w:div>
    <w:div w:id="1472093597">
      <w:bodyDiv w:val="1"/>
      <w:marLeft w:val="0"/>
      <w:marRight w:val="0"/>
      <w:marTop w:val="0"/>
      <w:marBottom w:val="0"/>
      <w:divBdr>
        <w:top w:val="none" w:sz="0" w:space="0" w:color="auto"/>
        <w:left w:val="none" w:sz="0" w:space="0" w:color="auto"/>
        <w:bottom w:val="none" w:sz="0" w:space="0" w:color="auto"/>
        <w:right w:val="none" w:sz="0" w:space="0" w:color="auto"/>
      </w:divBdr>
    </w:div>
    <w:div w:id="1488668391">
      <w:bodyDiv w:val="1"/>
      <w:marLeft w:val="0"/>
      <w:marRight w:val="0"/>
      <w:marTop w:val="0"/>
      <w:marBottom w:val="0"/>
      <w:divBdr>
        <w:top w:val="none" w:sz="0" w:space="0" w:color="auto"/>
        <w:left w:val="none" w:sz="0" w:space="0" w:color="auto"/>
        <w:bottom w:val="none" w:sz="0" w:space="0" w:color="auto"/>
        <w:right w:val="none" w:sz="0" w:space="0" w:color="auto"/>
      </w:divBdr>
    </w:div>
    <w:div w:id="1512599106">
      <w:bodyDiv w:val="1"/>
      <w:marLeft w:val="0"/>
      <w:marRight w:val="0"/>
      <w:marTop w:val="0"/>
      <w:marBottom w:val="0"/>
      <w:divBdr>
        <w:top w:val="none" w:sz="0" w:space="0" w:color="auto"/>
        <w:left w:val="none" w:sz="0" w:space="0" w:color="auto"/>
        <w:bottom w:val="none" w:sz="0" w:space="0" w:color="auto"/>
        <w:right w:val="none" w:sz="0" w:space="0" w:color="auto"/>
      </w:divBdr>
    </w:div>
    <w:div w:id="1517889509">
      <w:bodyDiv w:val="1"/>
      <w:marLeft w:val="0"/>
      <w:marRight w:val="0"/>
      <w:marTop w:val="0"/>
      <w:marBottom w:val="0"/>
      <w:divBdr>
        <w:top w:val="none" w:sz="0" w:space="0" w:color="auto"/>
        <w:left w:val="none" w:sz="0" w:space="0" w:color="auto"/>
        <w:bottom w:val="none" w:sz="0" w:space="0" w:color="auto"/>
        <w:right w:val="none" w:sz="0" w:space="0" w:color="auto"/>
      </w:divBdr>
    </w:div>
    <w:div w:id="1521970794">
      <w:bodyDiv w:val="1"/>
      <w:marLeft w:val="0"/>
      <w:marRight w:val="0"/>
      <w:marTop w:val="0"/>
      <w:marBottom w:val="0"/>
      <w:divBdr>
        <w:top w:val="none" w:sz="0" w:space="0" w:color="auto"/>
        <w:left w:val="none" w:sz="0" w:space="0" w:color="auto"/>
        <w:bottom w:val="none" w:sz="0" w:space="0" w:color="auto"/>
        <w:right w:val="none" w:sz="0" w:space="0" w:color="auto"/>
      </w:divBdr>
    </w:div>
    <w:div w:id="1538423514">
      <w:bodyDiv w:val="1"/>
      <w:marLeft w:val="0"/>
      <w:marRight w:val="0"/>
      <w:marTop w:val="0"/>
      <w:marBottom w:val="0"/>
      <w:divBdr>
        <w:top w:val="none" w:sz="0" w:space="0" w:color="auto"/>
        <w:left w:val="none" w:sz="0" w:space="0" w:color="auto"/>
        <w:bottom w:val="none" w:sz="0" w:space="0" w:color="auto"/>
        <w:right w:val="none" w:sz="0" w:space="0" w:color="auto"/>
      </w:divBdr>
    </w:div>
    <w:div w:id="1546335648">
      <w:bodyDiv w:val="1"/>
      <w:marLeft w:val="0"/>
      <w:marRight w:val="0"/>
      <w:marTop w:val="0"/>
      <w:marBottom w:val="0"/>
      <w:divBdr>
        <w:top w:val="none" w:sz="0" w:space="0" w:color="auto"/>
        <w:left w:val="none" w:sz="0" w:space="0" w:color="auto"/>
        <w:bottom w:val="none" w:sz="0" w:space="0" w:color="auto"/>
        <w:right w:val="none" w:sz="0" w:space="0" w:color="auto"/>
      </w:divBdr>
    </w:div>
    <w:div w:id="1546453919">
      <w:bodyDiv w:val="1"/>
      <w:marLeft w:val="0"/>
      <w:marRight w:val="0"/>
      <w:marTop w:val="0"/>
      <w:marBottom w:val="0"/>
      <w:divBdr>
        <w:top w:val="none" w:sz="0" w:space="0" w:color="auto"/>
        <w:left w:val="none" w:sz="0" w:space="0" w:color="auto"/>
        <w:bottom w:val="none" w:sz="0" w:space="0" w:color="auto"/>
        <w:right w:val="none" w:sz="0" w:space="0" w:color="auto"/>
      </w:divBdr>
    </w:div>
    <w:div w:id="1553737262">
      <w:bodyDiv w:val="1"/>
      <w:marLeft w:val="0"/>
      <w:marRight w:val="0"/>
      <w:marTop w:val="0"/>
      <w:marBottom w:val="0"/>
      <w:divBdr>
        <w:top w:val="none" w:sz="0" w:space="0" w:color="auto"/>
        <w:left w:val="none" w:sz="0" w:space="0" w:color="auto"/>
        <w:bottom w:val="none" w:sz="0" w:space="0" w:color="auto"/>
        <w:right w:val="none" w:sz="0" w:space="0" w:color="auto"/>
      </w:divBdr>
    </w:div>
    <w:div w:id="1594706444">
      <w:bodyDiv w:val="1"/>
      <w:marLeft w:val="0"/>
      <w:marRight w:val="0"/>
      <w:marTop w:val="0"/>
      <w:marBottom w:val="0"/>
      <w:divBdr>
        <w:top w:val="none" w:sz="0" w:space="0" w:color="auto"/>
        <w:left w:val="none" w:sz="0" w:space="0" w:color="auto"/>
        <w:bottom w:val="none" w:sz="0" w:space="0" w:color="auto"/>
        <w:right w:val="none" w:sz="0" w:space="0" w:color="auto"/>
      </w:divBdr>
    </w:div>
    <w:div w:id="1619335970">
      <w:bodyDiv w:val="1"/>
      <w:marLeft w:val="0"/>
      <w:marRight w:val="0"/>
      <w:marTop w:val="0"/>
      <w:marBottom w:val="0"/>
      <w:divBdr>
        <w:top w:val="none" w:sz="0" w:space="0" w:color="auto"/>
        <w:left w:val="none" w:sz="0" w:space="0" w:color="auto"/>
        <w:bottom w:val="none" w:sz="0" w:space="0" w:color="auto"/>
        <w:right w:val="none" w:sz="0" w:space="0" w:color="auto"/>
      </w:divBdr>
    </w:div>
    <w:div w:id="1622684271">
      <w:bodyDiv w:val="1"/>
      <w:marLeft w:val="0"/>
      <w:marRight w:val="0"/>
      <w:marTop w:val="0"/>
      <w:marBottom w:val="0"/>
      <w:divBdr>
        <w:top w:val="none" w:sz="0" w:space="0" w:color="auto"/>
        <w:left w:val="none" w:sz="0" w:space="0" w:color="auto"/>
        <w:bottom w:val="none" w:sz="0" w:space="0" w:color="auto"/>
        <w:right w:val="none" w:sz="0" w:space="0" w:color="auto"/>
      </w:divBdr>
    </w:div>
    <w:div w:id="1655178258">
      <w:bodyDiv w:val="1"/>
      <w:marLeft w:val="0"/>
      <w:marRight w:val="0"/>
      <w:marTop w:val="0"/>
      <w:marBottom w:val="0"/>
      <w:divBdr>
        <w:top w:val="none" w:sz="0" w:space="0" w:color="auto"/>
        <w:left w:val="none" w:sz="0" w:space="0" w:color="auto"/>
        <w:bottom w:val="none" w:sz="0" w:space="0" w:color="auto"/>
        <w:right w:val="none" w:sz="0" w:space="0" w:color="auto"/>
      </w:divBdr>
    </w:div>
    <w:div w:id="1664580429">
      <w:bodyDiv w:val="1"/>
      <w:marLeft w:val="0"/>
      <w:marRight w:val="0"/>
      <w:marTop w:val="0"/>
      <w:marBottom w:val="0"/>
      <w:divBdr>
        <w:top w:val="none" w:sz="0" w:space="0" w:color="auto"/>
        <w:left w:val="none" w:sz="0" w:space="0" w:color="auto"/>
        <w:bottom w:val="none" w:sz="0" w:space="0" w:color="auto"/>
        <w:right w:val="none" w:sz="0" w:space="0" w:color="auto"/>
      </w:divBdr>
    </w:div>
    <w:div w:id="1670064114">
      <w:bodyDiv w:val="1"/>
      <w:marLeft w:val="0"/>
      <w:marRight w:val="0"/>
      <w:marTop w:val="0"/>
      <w:marBottom w:val="0"/>
      <w:divBdr>
        <w:top w:val="none" w:sz="0" w:space="0" w:color="auto"/>
        <w:left w:val="none" w:sz="0" w:space="0" w:color="auto"/>
        <w:bottom w:val="none" w:sz="0" w:space="0" w:color="auto"/>
        <w:right w:val="none" w:sz="0" w:space="0" w:color="auto"/>
      </w:divBdr>
    </w:div>
    <w:div w:id="1673095812">
      <w:bodyDiv w:val="1"/>
      <w:marLeft w:val="0"/>
      <w:marRight w:val="0"/>
      <w:marTop w:val="0"/>
      <w:marBottom w:val="0"/>
      <w:divBdr>
        <w:top w:val="none" w:sz="0" w:space="0" w:color="auto"/>
        <w:left w:val="none" w:sz="0" w:space="0" w:color="auto"/>
        <w:bottom w:val="none" w:sz="0" w:space="0" w:color="auto"/>
        <w:right w:val="none" w:sz="0" w:space="0" w:color="auto"/>
      </w:divBdr>
    </w:div>
    <w:div w:id="1677540540">
      <w:bodyDiv w:val="1"/>
      <w:marLeft w:val="0"/>
      <w:marRight w:val="0"/>
      <w:marTop w:val="0"/>
      <w:marBottom w:val="0"/>
      <w:divBdr>
        <w:top w:val="none" w:sz="0" w:space="0" w:color="auto"/>
        <w:left w:val="none" w:sz="0" w:space="0" w:color="auto"/>
        <w:bottom w:val="none" w:sz="0" w:space="0" w:color="auto"/>
        <w:right w:val="none" w:sz="0" w:space="0" w:color="auto"/>
      </w:divBdr>
    </w:div>
    <w:div w:id="1685129764">
      <w:bodyDiv w:val="1"/>
      <w:marLeft w:val="0"/>
      <w:marRight w:val="0"/>
      <w:marTop w:val="0"/>
      <w:marBottom w:val="0"/>
      <w:divBdr>
        <w:top w:val="none" w:sz="0" w:space="0" w:color="auto"/>
        <w:left w:val="none" w:sz="0" w:space="0" w:color="auto"/>
        <w:bottom w:val="none" w:sz="0" w:space="0" w:color="auto"/>
        <w:right w:val="none" w:sz="0" w:space="0" w:color="auto"/>
      </w:divBdr>
    </w:div>
    <w:div w:id="1707483555">
      <w:bodyDiv w:val="1"/>
      <w:marLeft w:val="0"/>
      <w:marRight w:val="0"/>
      <w:marTop w:val="0"/>
      <w:marBottom w:val="0"/>
      <w:divBdr>
        <w:top w:val="none" w:sz="0" w:space="0" w:color="auto"/>
        <w:left w:val="none" w:sz="0" w:space="0" w:color="auto"/>
        <w:bottom w:val="none" w:sz="0" w:space="0" w:color="auto"/>
        <w:right w:val="none" w:sz="0" w:space="0" w:color="auto"/>
      </w:divBdr>
    </w:div>
    <w:div w:id="1742022539">
      <w:bodyDiv w:val="1"/>
      <w:marLeft w:val="0"/>
      <w:marRight w:val="0"/>
      <w:marTop w:val="0"/>
      <w:marBottom w:val="0"/>
      <w:divBdr>
        <w:top w:val="none" w:sz="0" w:space="0" w:color="auto"/>
        <w:left w:val="none" w:sz="0" w:space="0" w:color="auto"/>
        <w:bottom w:val="none" w:sz="0" w:space="0" w:color="auto"/>
        <w:right w:val="none" w:sz="0" w:space="0" w:color="auto"/>
      </w:divBdr>
    </w:div>
    <w:div w:id="1780489637">
      <w:bodyDiv w:val="1"/>
      <w:marLeft w:val="0"/>
      <w:marRight w:val="0"/>
      <w:marTop w:val="0"/>
      <w:marBottom w:val="0"/>
      <w:divBdr>
        <w:top w:val="none" w:sz="0" w:space="0" w:color="auto"/>
        <w:left w:val="none" w:sz="0" w:space="0" w:color="auto"/>
        <w:bottom w:val="none" w:sz="0" w:space="0" w:color="auto"/>
        <w:right w:val="none" w:sz="0" w:space="0" w:color="auto"/>
      </w:divBdr>
    </w:div>
    <w:div w:id="1785036307">
      <w:bodyDiv w:val="1"/>
      <w:marLeft w:val="0"/>
      <w:marRight w:val="0"/>
      <w:marTop w:val="0"/>
      <w:marBottom w:val="0"/>
      <w:divBdr>
        <w:top w:val="none" w:sz="0" w:space="0" w:color="auto"/>
        <w:left w:val="none" w:sz="0" w:space="0" w:color="auto"/>
        <w:bottom w:val="none" w:sz="0" w:space="0" w:color="auto"/>
        <w:right w:val="none" w:sz="0" w:space="0" w:color="auto"/>
      </w:divBdr>
    </w:div>
    <w:div w:id="1789355797">
      <w:bodyDiv w:val="1"/>
      <w:marLeft w:val="0"/>
      <w:marRight w:val="0"/>
      <w:marTop w:val="0"/>
      <w:marBottom w:val="0"/>
      <w:divBdr>
        <w:top w:val="none" w:sz="0" w:space="0" w:color="auto"/>
        <w:left w:val="none" w:sz="0" w:space="0" w:color="auto"/>
        <w:bottom w:val="none" w:sz="0" w:space="0" w:color="auto"/>
        <w:right w:val="none" w:sz="0" w:space="0" w:color="auto"/>
      </w:divBdr>
    </w:div>
    <w:div w:id="1799371779">
      <w:bodyDiv w:val="1"/>
      <w:marLeft w:val="0"/>
      <w:marRight w:val="0"/>
      <w:marTop w:val="0"/>
      <w:marBottom w:val="0"/>
      <w:divBdr>
        <w:top w:val="none" w:sz="0" w:space="0" w:color="auto"/>
        <w:left w:val="none" w:sz="0" w:space="0" w:color="auto"/>
        <w:bottom w:val="none" w:sz="0" w:space="0" w:color="auto"/>
        <w:right w:val="none" w:sz="0" w:space="0" w:color="auto"/>
      </w:divBdr>
    </w:div>
    <w:div w:id="1807770939">
      <w:bodyDiv w:val="1"/>
      <w:marLeft w:val="0"/>
      <w:marRight w:val="0"/>
      <w:marTop w:val="0"/>
      <w:marBottom w:val="0"/>
      <w:divBdr>
        <w:top w:val="none" w:sz="0" w:space="0" w:color="auto"/>
        <w:left w:val="none" w:sz="0" w:space="0" w:color="auto"/>
        <w:bottom w:val="none" w:sz="0" w:space="0" w:color="auto"/>
        <w:right w:val="none" w:sz="0" w:space="0" w:color="auto"/>
      </w:divBdr>
    </w:div>
    <w:div w:id="1813057030">
      <w:bodyDiv w:val="1"/>
      <w:marLeft w:val="0"/>
      <w:marRight w:val="0"/>
      <w:marTop w:val="0"/>
      <w:marBottom w:val="0"/>
      <w:divBdr>
        <w:top w:val="none" w:sz="0" w:space="0" w:color="auto"/>
        <w:left w:val="none" w:sz="0" w:space="0" w:color="auto"/>
        <w:bottom w:val="none" w:sz="0" w:space="0" w:color="auto"/>
        <w:right w:val="none" w:sz="0" w:space="0" w:color="auto"/>
      </w:divBdr>
    </w:div>
    <w:div w:id="1819422465">
      <w:bodyDiv w:val="1"/>
      <w:marLeft w:val="0"/>
      <w:marRight w:val="0"/>
      <w:marTop w:val="0"/>
      <w:marBottom w:val="0"/>
      <w:divBdr>
        <w:top w:val="none" w:sz="0" w:space="0" w:color="auto"/>
        <w:left w:val="none" w:sz="0" w:space="0" w:color="auto"/>
        <w:bottom w:val="none" w:sz="0" w:space="0" w:color="auto"/>
        <w:right w:val="none" w:sz="0" w:space="0" w:color="auto"/>
      </w:divBdr>
    </w:div>
    <w:div w:id="1829396309">
      <w:bodyDiv w:val="1"/>
      <w:marLeft w:val="0"/>
      <w:marRight w:val="0"/>
      <w:marTop w:val="0"/>
      <w:marBottom w:val="0"/>
      <w:divBdr>
        <w:top w:val="none" w:sz="0" w:space="0" w:color="auto"/>
        <w:left w:val="none" w:sz="0" w:space="0" w:color="auto"/>
        <w:bottom w:val="none" w:sz="0" w:space="0" w:color="auto"/>
        <w:right w:val="none" w:sz="0" w:space="0" w:color="auto"/>
      </w:divBdr>
    </w:div>
    <w:div w:id="1829444933">
      <w:bodyDiv w:val="1"/>
      <w:marLeft w:val="0"/>
      <w:marRight w:val="0"/>
      <w:marTop w:val="0"/>
      <w:marBottom w:val="0"/>
      <w:divBdr>
        <w:top w:val="none" w:sz="0" w:space="0" w:color="auto"/>
        <w:left w:val="none" w:sz="0" w:space="0" w:color="auto"/>
        <w:bottom w:val="none" w:sz="0" w:space="0" w:color="auto"/>
        <w:right w:val="none" w:sz="0" w:space="0" w:color="auto"/>
      </w:divBdr>
    </w:div>
    <w:div w:id="1833327476">
      <w:bodyDiv w:val="1"/>
      <w:marLeft w:val="0"/>
      <w:marRight w:val="0"/>
      <w:marTop w:val="0"/>
      <w:marBottom w:val="0"/>
      <w:divBdr>
        <w:top w:val="none" w:sz="0" w:space="0" w:color="auto"/>
        <w:left w:val="none" w:sz="0" w:space="0" w:color="auto"/>
        <w:bottom w:val="none" w:sz="0" w:space="0" w:color="auto"/>
        <w:right w:val="none" w:sz="0" w:space="0" w:color="auto"/>
      </w:divBdr>
    </w:div>
    <w:div w:id="1844398433">
      <w:bodyDiv w:val="1"/>
      <w:marLeft w:val="0"/>
      <w:marRight w:val="0"/>
      <w:marTop w:val="0"/>
      <w:marBottom w:val="0"/>
      <w:divBdr>
        <w:top w:val="none" w:sz="0" w:space="0" w:color="auto"/>
        <w:left w:val="none" w:sz="0" w:space="0" w:color="auto"/>
        <w:bottom w:val="none" w:sz="0" w:space="0" w:color="auto"/>
        <w:right w:val="none" w:sz="0" w:space="0" w:color="auto"/>
      </w:divBdr>
    </w:div>
    <w:div w:id="1853643562">
      <w:bodyDiv w:val="1"/>
      <w:marLeft w:val="0"/>
      <w:marRight w:val="0"/>
      <w:marTop w:val="0"/>
      <w:marBottom w:val="0"/>
      <w:divBdr>
        <w:top w:val="none" w:sz="0" w:space="0" w:color="auto"/>
        <w:left w:val="none" w:sz="0" w:space="0" w:color="auto"/>
        <w:bottom w:val="none" w:sz="0" w:space="0" w:color="auto"/>
        <w:right w:val="none" w:sz="0" w:space="0" w:color="auto"/>
      </w:divBdr>
    </w:div>
    <w:div w:id="1865366902">
      <w:bodyDiv w:val="1"/>
      <w:marLeft w:val="0"/>
      <w:marRight w:val="0"/>
      <w:marTop w:val="0"/>
      <w:marBottom w:val="0"/>
      <w:divBdr>
        <w:top w:val="none" w:sz="0" w:space="0" w:color="auto"/>
        <w:left w:val="none" w:sz="0" w:space="0" w:color="auto"/>
        <w:bottom w:val="none" w:sz="0" w:space="0" w:color="auto"/>
        <w:right w:val="none" w:sz="0" w:space="0" w:color="auto"/>
      </w:divBdr>
    </w:div>
    <w:div w:id="1870755102">
      <w:bodyDiv w:val="1"/>
      <w:marLeft w:val="0"/>
      <w:marRight w:val="0"/>
      <w:marTop w:val="0"/>
      <w:marBottom w:val="0"/>
      <w:divBdr>
        <w:top w:val="none" w:sz="0" w:space="0" w:color="auto"/>
        <w:left w:val="none" w:sz="0" w:space="0" w:color="auto"/>
        <w:bottom w:val="none" w:sz="0" w:space="0" w:color="auto"/>
        <w:right w:val="none" w:sz="0" w:space="0" w:color="auto"/>
      </w:divBdr>
    </w:div>
    <w:div w:id="1892307957">
      <w:bodyDiv w:val="1"/>
      <w:marLeft w:val="0"/>
      <w:marRight w:val="0"/>
      <w:marTop w:val="0"/>
      <w:marBottom w:val="0"/>
      <w:divBdr>
        <w:top w:val="none" w:sz="0" w:space="0" w:color="auto"/>
        <w:left w:val="none" w:sz="0" w:space="0" w:color="auto"/>
        <w:bottom w:val="none" w:sz="0" w:space="0" w:color="auto"/>
        <w:right w:val="none" w:sz="0" w:space="0" w:color="auto"/>
      </w:divBdr>
    </w:div>
    <w:div w:id="1902132679">
      <w:bodyDiv w:val="1"/>
      <w:marLeft w:val="0"/>
      <w:marRight w:val="0"/>
      <w:marTop w:val="0"/>
      <w:marBottom w:val="0"/>
      <w:divBdr>
        <w:top w:val="none" w:sz="0" w:space="0" w:color="auto"/>
        <w:left w:val="none" w:sz="0" w:space="0" w:color="auto"/>
        <w:bottom w:val="none" w:sz="0" w:space="0" w:color="auto"/>
        <w:right w:val="none" w:sz="0" w:space="0" w:color="auto"/>
      </w:divBdr>
    </w:div>
    <w:div w:id="1907832577">
      <w:bodyDiv w:val="1"/>
      <w:marLeft w:val="0"/>
      <w:marRight w:val="0"/>
      <w:marTop w:val="0"/>
      <w:marBottom w:val="0"/>
      <w:divBdr>
        <w:top w:val="none" w:sz="0" w:space="0" w:color="auto"/>
        <w:left w:val="none" w:sz="0" w:space="0" w:color="auto"/>
        <w:bottom w:val="none" w:sz="0" w:space="0" w:color="auto"/>
        <w:right w:val="none" w:sz="0" w:space="0" w:color="auto"/>
      </w:divBdr>
    </w:div>
    <w:div w:id="1917471187">
      <w:bodyDiv w:val="1"/>
      <w:marLeft w:val="0"/>
      <w:marRight w:val="0"/>
      <w:marTop w:val="0"/>
      <w:marBottom w:val="0"/>
      <w:divBdr>
        <w:top w:val="none" w:sz="0" w:space="0" w:color="auto"/>
        <w:left w:val="none" w:sz="0" w:space="0" w:color="auto"/>
        <w:bottom w:val="none" w:sz="0" w:space="0" w:color="auto"/>
        <w:right w:val="none" w:sz="0" w:space="0" w:color="auto"/>
      </w:divBdr>
    </w:div>
    <w:div w:id="1923375067">
      <w:bodyDiv w:val="1"/>
      <w:marLeft w:val="0"/>
      <w:marRight w:val="0"/>
      <w:marTop w:val="0"/>
      <w:marBottom w:val="0"/>
      <w:divBdr>
        <w:top w:val="none" w:sz="0" w:space="0" w:color="auto"/>
        <w:left w:val="none" w:sz="0" w:space="0" w:color="auto"/>
        <w:bottom w:val="none" w:sz="0" w:space="0" w:color="auto"/>
        <w:right w:val="none" w:sz="0" w:space="0" w:color="auto"/>
      </w:divBdr>
    </w:div>
    <w:div w:id="1968007310">
      <w:bodyDiv w:val="1"/>
      <w:marLeft w:val="0"/>
      <w:marRight w:val="0"/>
      <w:marTop w:val="0"/>
      <w:marBottom w:val="0"/>
      <w:divBdr>
        <w:top w:val="none" w:sz="0" w:space="0" w:color="auto"/>
        <w:left w:val="none" w:sz="0" w:space="0" w:color="auto"/>
        <w:bottom w:val="none" w:sz="0" w:space="0" w:color="auto"/>
        <w:right w:val="none" w:sz="0" w:space="0" w:color="auto"/>
      </w:divBdr>
    </w:div>
    <w:div w:id="1968050029">
      <w:bodyDiv w:val="1"/>
      <w:marLeft w:val="0"/>
      <w:marRight w:val="0"/>
      <w:marTop w:val="0"/>
      <w:marBottom w:val="0"/>
      <w:divBdr>
        <w:top w:val="none" w:sz="0" w:space="0" w:color="auto"/>
        <w:left w:val="none" w:sz="0" w:space="0" w:color="auto"/>
        <w:bottom w:val="none" w:sz="0" w:space="0" w:color="auto"/>
        <w:right w:val="none" w:sz="0" w:space="0" w:color="auto"/>
      </w:divBdr>
    </w:div>
    <w:div w:id="1969428872">
      <w:bodyDiv w:val="1"/>
      <w:marLeft w:val="0"/>
      <w:marRight w:val="0"/>
      <w:marTop w:val="0"/>
      <w:marBottom w:val="0"/>
      <w:divBdr>
        <w:top w:val="none" w:sz="0" w:space="0" w:color="auto"/>
        <w:left w:val="none" w:sz="0" w:space="0" w:color="auto"/>
        <w:bottom w:val="none" w:sz="0" w:space="0" w:color="auto"/>
        <w:right w:val="none" w:sz="0" w:space="0" w:color="auto"/>
      </w:divBdr>
    </w:div>
    <w:div w:id="1970821382">
      <w:bodyDiv w:val="1"/>
      <w:marLeft w:val="0"/>
      <w:marRight w:val="0"/>
      <w:marTop w:val="0"/>
      <w:marBottom w:val="0"/>
      <w:divBdr>
        <w:top w:val="none" w:sz="0" w:space="0" w:color="auto"/>
        <w:left w:val="none" w:sz="0" w:space="0" w:color="auto"/>
        <w:bottom w:val="none" w:sz="0" w:space="0" w:color="auto"/>
        <w:right w:val="none" w:sz="0" w:space="0" w:color="auto"/>
      </w:divBdr>
    </w:div>
    <w:div w:id="1974434517">
      <w:bodyDiv w:val="1"/>
      <w:marLeft w:val="0"/>
      <w:marRight w:val="0"/>
      <w:marTop w:val="0"/>
      <w:marBottom w:val="0"/>
      <w:divBdr>
        <w:top w:val="none" w:sz="0" w:space="0" w:color="auto"/>
        <w:left w:val="none" w:sz="0" w:space="0" w:color="auto"/>
        <w:bottom w:val="none" w:sz="0" w:space="0" w:color="auto"/>
        <w:right w:val="none" w:sz="0" w:space="0" w:color="auto"/>
      </w:divBdr>
    </w:div>
    <w:div w:id="1974554083">
      <w:bodyDiv w:val="1"/>
      <w:marLeft w:val="0"/>
      <w:marRight w:val="0"/>
      <w:marTop w:val="0"/>
      <w:marBottom w:val="0"/>
      <w:divBdr>
        <w:top w:val="none" w:sz="0" w:space="0" w:color="auto"/>
        <w:left w:val="none" w:sz="0" w:space="0" w:color="auto"/>
        <w:bottom w:val="none" w:sz="0" w:space="0" w:color="auto"/>
        <w:right w:val="none" w:sz="0" w:space="0" w:color="auto"/>
      </w:divBdr>
    </w:div>
    <w:div w:id="1996760352">
      <w:bodyDiv w:val="1"/>
      <w:marLeft w:val="0"/>
      <w:marRight w:val="0"/>
      <w:marTop w:val="0"/>
      <w:marBottom w:val="0"/>
      <w:divBdr>
        <w:top w:val="none" w:sz="0" w:space="0" w:color="auto"/>
        <w:left w:val="none" w:sz="0" w:space="0" w:color="auto"/>
        <w:bottom w:val="none" w:sz="0" w:space="0" w:color="auto"/>
        <w:right w:val="none" w:sz="0" w:space="0" w:color="auto"/>
      </w:divBdr>
    </w:div>
    <w:div w:id="2010711270">
      <w:bodyDiv w:val="1"/>
      <w:marLeft w:val="0"/>
      <w:marRight w:val="0"/>
      <w:marTop w:val="0"/>
      <w:marBottom w:val="0"/>
      <w:divBdr>
        <w:top w:val="none" w:sz="0" w:space="0" w:color="auto"/>
        <w:left w:val="none" w:sz="0" w:space="0" w:color="auto"/>
        <w:bottom w:val="none" w:sz="0" w:space="0" w:color="auto"/>
        <w:right w:val="none" w:sz="0" w:space="0" w:color="auto"/>
      </w:divBdr>
    </w:div>
    <w:div w:id="2027444002">
      <w:bodyDiv w:val="1"/>
      <w:marLeft w:val="0"/>
      <w:marRight w:val="0"/>
      <w:marTop w:val="0"/>
      <w:marBottom w:val="0"/>
      <w:divBdr>
        <w:top w:val="none" w:sz="0" w:space="0" w:color="auto"/>
        <w:left w:val="none" w:sz="0" w:space="0" w:color="auto"/>
        <w:bottom w:val="none" w:sz="0" w:space="0" w:color="auto"/>
        <w:right w:val="none" w:sz="0" w:space="0" w:color="auto"/>
      </w:divBdr>
    </w:div>
    <w:div w:id="2035039620">
      <w:bodyDiv w:val="1"/>
      <w:marLeft w:val="0"/>
      <w:marRight w:val="0"/>
      <w:marTop w:val="0"/>
      <w:marBottom w:val="0"/>
      <w:divBdr>
        <w:top w:val="none" w:sz="0" w:space="0" w:color="auto"/>
        <w:left w:val="none" w:sz="0" w:space="0" w:color="auto"/>
        <w:bottom w:val="none" w:sz="0" w:space="0" w:color="auto"/>
        <w:right w:val="none" w:sz="0" w:space="0" w:color="auto"/>
      </w:divBdr>
    </w:div>
    <w:div w:id="2061663232">
      <w:bodyDiv w:val="1"/>
      <w:marLeft w:val="0"/>
      <w:marRight w:val="0"/>
      <w:marTop w:val="0"/>
      <w:marBottom w:val="0"/>
      <w:divBdr>
        <w:top w:val="none" w:sz="0" w:space="0" w:color="auto"/>
        <w:left w:val="none" w:sz="0" w:space="0" w:color="auto"/>
        <w:bottom w:val="none" w:sz="0" w:space="0" w:color="auto"/>
        <w:right w:val="none" w:sz="0" w:space="0" w:color="auto"/>
      </w:divBdr>
    </w:div>
    <w:div w:id="2066489155">
      <w:bodyDiv w:val="1"/>
      <w:marLeft w:val="0"/>
      <w:marRight w:val="0"/>
      <w:marTop w:val="0"/>
      <w:marBottom w:val="0"/>
      <w:divBdr>
        <w:top w:val="none" w:sz="0" w:space="0" w:color="auto"/>
        <w:left w:val="none" w:sz="0" w:space="0" w:color="auto"/>
        <w:bottom w:val="none" w:sz="0" w:space="0" w:color="auto"/>
        <w:right w:val="none" w:sz="0" w:space="0" w:color="auto"/>
      </w:divBdr>
    </w:div>
    <w:div w:id="2069723298">
      <w:bodyDiv w:val="1"/>
      <w:marLeft w:val="0"/>
      <w:marRight w:val="0"/>
      <w:marTop w:val="0"/>
      <w:marBottom w:val="0"/>
      <w:divBdr>
        <w:top w:val="none" w:sz="0" w:space="0" w:color="auto"/>
        <w:left w:val="none" w:sz="0" w:space="0" w:color="auto"/>
        <w:bottom w:val="none" w:sz="0" w:space="0" w:color="auto"/>
        <w:right w:val="none" w:sz="0" w:space="0" w:color="auto"/>
      </w:divBdr>
    </w:div>
    <w:div w:id="2072849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image" Target="media/image6.emf"/></Relationships>
</file>

<file path=word/_rels/header1.xml.rels><?xml version="1.0" encoding="UTF-8" standalone="yes"?>
<Relationships xmlns="http://schemas.openxmlformats.org/package/2006/relationships"><Relationship Id="rId1" Type="http://schemas.openxmlformats.org/officeDocument/2006/relationships/image" Target="media/image7.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07F2769-1D24-4ABC-BA1E-BFA621A765AC}">
  <we:reference id="wa103136166"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2007-12-04T00:00:00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8E72BDB-AAB8-47D5-9739-D3B5488D5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8841</Words>
  <Characters>50396</Characters>
  <Application>Microsoft Office Word</Application>
  <DocSecurity>0</DocSecurity>
  <Lines>419</Lines>
  <Paragraphs>118</Paragraphs>
  <ScaleCrop>false</ScaleCrop>
  <HeadingPairs>
    <vt:vector size="2" baseType="variant">
      <vt:variant>
        <vt:lpstr>Title</vt:lpstr>
      </vt:variant>
      <vt:variant>
        <vt:i4>1</vt:i4>
      </vt:variant>
    </vt:vector>
  </HeadingPairs>
  <TitlesOfParts>
    <vt:vector size="1" baseType="lpstr">
      <vt:lpstr>DRAFT Master PRRIP FY2014 Work Plan</vt:lpstr>
    </vt:vector>
  </TitlesOfParts>
  <Company>Microsoft</Company>
  <LinksUpToDate>false</LinksUpToDate>
  <CharactersWithSpaces>59119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Master PRRIP FY2014 Work Plan</dc:title>
  <dc:creator>chadwinsmith</dc:creator>
  <cp:lastModifiedBy>Seth Turner</cp:lastModifiedBy>
  <cp:revision>2</cp:revision>
  <cp:lastPrinted>2017-11-28T18:37:00Z</cp:lastPrinted>
  <dcterms:created xsi:type="dcterms:W3CDTF">2018-09-27T19:32:00Z</dcterms:created>
  <dcterms:modified xsi:type="dcterms:W3CDTF">2018-09-27T19:32:00Z</dcterms:modified>
</cp:coreProperties>
</file>